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4"/>
        <w:spacing w:before="0" w:after="0"/>
        <w:rPr>
          <w:rFonts w:asciiTheme="minorEastAsia" w:hAnsiTheme="minorEastAsia" w:eastAsiaTheme="minorEastAsia"/>
        </w:rPr>
      </w:pPr>
      <w:bookmarkStart w:id="0" w:name="_GoBack"/>
      <w:bookmarkEnd w:id="0"/>
      <w:r>
        <w:rPr>
          <w:rFonts w:hint="eastAsia" w:asciiTheme="minorEastAsia" w:hAnsiTheme="minorEastAsia" w:eastAsiaTheme="minorEastAsia"/>
        </w:rPr>
        <w:t>参加市场调研提交材料要求</w:t>
      </w:r>
    </w:p>
    <w:p>
      <w:pPr>
        <w:pStyle w:val="34"/>
        <w:spacing w:before="0" w:after="0"/>
        <w:rPr>
          <w:rFonts w:asciiTheme="minorEastAsia" w:hAnsiTheme="minorEastAsia" w:eastAsiaTheme="minorEastAsia"/>
        </w:rPr>
      </w:pPr>
    </w:p>
    <w:p>
      <w:pPr>
        <w:outlineLvl w:val="0"/>
        <w:rPr>
          <w:rFonts w:ascii="宋体" w:hAnsi="宋体"/>
        </w:rPr>
      </w:pPr>
      <w:r>
        <w:rPr>
          <w:rFonts w:hint="eastAsia" w:ascii="宋体" w:hAnsi="宋体" w:cs="Arial"/>
          <w:b/>
          <w:bCs/>
          <w:sz w:val="28"/>
          <w:szCs w:val="28"/>
        </w:rPr>
        <w:t>附件1  项目报价书</w:t>
      </w:r>
      <w:r>
        <w:rPr>
          <w:rFonts w:hint="eastAsia" w:ascii="宋体" w:hAnsi="宋体" w:cs="Arial"/>
          <w:b/>
          <w:bCs/>
          <w:sz w:val="28"/>
          <w:szCs w:val="28"/>
        </w:rPr>
        <w:br w:type="textWrapping"/>
      </w:r>
    </w:p>
    <w:p>
      <w:pPr>
        <w:spacing w:line="360" w:lineRule="auto"/>
        <w:rPr>
          <w:rFonts w:ascii="宋体" w:hAnsi="宋体" w:cs="Arial"/>
          <w:sz w:val="28"/>
          <w:szCs w:val="28"/>
        </w:rPr>
      </w:pPr>
      <w:r>
        <w:rPr>
          <w:rFonts w:hint="eastAsia" w:ascii="宋体" w:hAnsi="宋体" w:cs="Arial"/>
          <w:sz w:val="28"/>
          <w:szCs w:val="28"/>
        </w:rPr>
        <w:t>致：</w:t>
      </w:r>
      <w:r>
        <w:rPr>
          <w:rFonts w:hint="eastAsia" w:ascii="宋体" w:hAnsi="宋体" w:cs="Arial"/>
          <w:color w:val="0000FF"/>
          <w:sz w:val="28"/>
          <w:szCs w:val="28"/>
        </w:rPr>
        <w:t>广医附属番禺中心医院医疗集团</w:t>
      </w:r>
    </w:p>
    <w:p>
      <w:pPr>
        <w:spacing w:line="360" w:lineRule="auto"/>
        <w:ind w:firstLine="420"/>
        <w:rPr>
          <w:rFonts w:ascii="宋体" w:hAnsi="宋体" w:cs="Arial"/>
          <w:sz w:val="28"/>
          <w:szCs w:val="28"/>
        </w:rPr>
      </w:pPr>
      <w:r>
        <w:rPr>
          <w:rFonts w:ascii="宋体" w:hAnsi="宋体" w:cs="Arial"/>
          <w:sz w:val="28"/>
          <w:szCs w:val="28"/>
        </w:rPr>
        <w:t xml:space="preserve"> </w:t>
      </w:r>
      <w:r>
        <w:rPr>
          <w:rFonts w:hint="eastAsia" w:ascii="宋体" w:hAnsi="宋体" w:cs="Arial"/>
          <w:sz w:val="28"/>
          <w:szCs w:val="28"/>
        </w:rPr>
        <w:t>根据贵方发布的</w:t>
      </w:r>
      <w:r>
        <w:rPr>
          <w:rFonts w:hint="eastAsia" w:ascii="宋体" w:hAnsi="宋体" w:cs="Arial"/>
          <w:color w:val="0000FF"/>
          <w:sz w:val="28"/>
          <w:szCs w:val="28"/>
        </w:rPr>
        <w:t>《广医附属番禺中心医院医疗集团网络及数据安全服务项目》</w:t>
      </w:r>
      <w:r>
        <w:rPr>
          <w:rFonts w:hint="eastAsia" w:ascii="宋体" w:hAnsi="宋体" w:cs="Arial"/>
          <w:sz w:val="28"/>
          <w:szCs w:val="28"/>
        </w:rPr>
        <w:t>市场价格调研，本人代表供应商</w:t>
      </w:r>
      <w:r>
        <w:rPr>
          <w:rFonts w:ascii="宋体" w:hAnsi="宋体" w:cs="Arial"/>
          <w:sz w:val="28"/>
          <w:szCs w:val="28"/>
        </w:rPr>
        <w:t xml:space="preserve"> </w:t>
      </w:r>
      <w:r>
        <w:rPr>
          <w:rFonts w:ascii="宋体" w:hAnsi="宋体" w:cs="Arial"/>
          <w:sz w:val="28"/>
          <w:szCs w:val="28"/>
          <w:u w:val="single"/>
        </w:rPr>
        <w:t xml:space="preserve">    </w:t>
      </w:r>
      <w:r>
        <w:rPr>
          <w:rFonts w:hint="eastAsia" w:ascii="宋体" w:hAnsi="宋体" w:cs="Arial"/>
          <w:sz w:val="28"/>
          <w:szCs w:val="28"/>
          <w:u w:val="single"/>
        </w:rPr>
        <w:t xml:space="preserve">        </w:t>
      </w:r>
      <w:r>
        <w:rPr>
          <w:rFonts w:hint="eastAsia" w:ascii="宋体" w:hAnsi="宋体" w:cs="Arial"/>
          <w:sz w:val="28"/>
          <w:szCs w:val="28"/>
        </w:rPr>
        <w:t>（供应商名称）参加市场价格调研，并提交方案及</w:t>
      </w:r>
      <w:r>
        <w:rPr>
          <w:rFonts w:ascii="宋体" w:hAnsi="宋体" w:cs="Arial"/>
          <w:sz w:val="28"/>
          <w:szCs w:val="28"/>
        </w:rPr>
        <w:t>报价</w:t>
      </w:r>
      <w:r>
        <w:rPr>
          <w:rFonts w:hint="eastAsia" w:ascii="宋体" w:hAnsi="宋体" w:cs="Arial"/>
          <w:sz w:val="28"/>
          <w:szCs w:val="28"/>
        </w:rPr>
        <w:t>文件。</w:t>
      </w:r>
    </w:p>
    <w:p>
      <w:pPr>
        <w:spacing w:line="360" w:lineRule="auto"/>
        <w:ind w:firstLine="1120" w:firstLineChars="400"/>
        <w:rPr>
          <w:rFonts w:ascii="宋体" w:hAnsi="宋体" w:cs="Arial"/>
          <w:sz w:val="28"/>
          <w:szCs w:val="28"/>
        </w:rPr>
      </w:pPr>
      <w:r>
        <w:rPr>
          <w:rFonts w:hint="eastAsia" w:ascii="宋体" w:hAnsi="宋体" w:cs="Arial"/>
          <w:sz w:val="28"/>
          <w:szCs w:val="28"/>
        </w:rPr>
        <w:t>据此函，本人宣布同意如下：</w:t>
      </w:r>
    </w:p>
    <w:p>
      <w:pPr>
        <w:spacing w:line="360" w:lineRule="auto"/>
        <w:rPr>
          <w:rFonts w:ascii="宋体" w:hAnsi="宋体" w:cs="Arial"/>
          <w:sz w:val="28"/>
          <w:szCs w:val="28"/>
        </w:rPr>
      </w:pPr>
      <w:r>
        <w:rPr>
          <w:rFonts w:ascii="宋体" w:hAnsi="宋体" w:cs="Arial"/>
          <w:sz w:val="28"/>
          <w:szCs w:val="28"/>
        </w:rPr>
        <w:t>1</w:t>
      </w:r>
      <w:r>
        <w:rPr>
          <w:rFonts w:hint="eastAsia" w:ascii="宋体" w:hAnsi="宋体" w:cs="Arial"/>
          <w:sz w:val="28"/>
          <w:szCs w:val="28"/>
        </w:rPr>
        <w:t>．本项目提供和交付的系统与服务总价为：</w:t>
      </w:r>
    </w:p>
    <w:p>
      <w:pPr>
        <w:spacing w:line="360" w:lineRule="auto"/>
        <w:rPr>
          <w:rFonts w:ascii="宋体" w:hAnsi="宋体" w:cs="Arial"/>
          <w:sz w:val="28"/>
          <w:szCs w:val="28"/>
        </w:rPr>
      </w:pPr>
      <w:r>
        <w:rPr>
          <w:rFonts w:ascii="宋体" w:hAnsi="宋体" w:cs="Arial"/>
          <w:sz w:val="28"/>
          <w:szCs w:val="28"/>
        </w:rPr>
        <w:t xml:space="preserve">   </w:t>
      </w:r>
      <w:r>
        <w:rPr>
          <w:rFonts w:ascii="宋体" w:hAnsi="宋体" w:cs="Arial"/>
          <w:sz w:val="28"/>
          <w:szCs w:val="28"/>
          <w:u w:val="single"/>
        </w:rPr>
        <w:t xml:space="preserve">                </w:t>
      </w:r>
      <w:r>
        <w:rPr>
          <w:rFonts w:hint="eastAsia" w:ascii="宋体" w:hAnsi="宋体" w:cs="Arial"/>
          <w:sz w:val="28"/>
          <w:szCs w:val="28"/>
        </w:rPr>
        <w:t>（人民币），</w:t>
      </w:r>
      <w:r>
        <w:rPr>
          <w:rFonts w:ascii="宋体" w:hAnsi="宋体" w:cs="Arial"/>
          <w:sz w:val="28"/>
          <w:szCs w:val="28"/>
          <w:u w:val="single"/>
        </w:rPr>
        <w:t xml:space="preserve">                     </w:t>
      </w:r>
      <w:r>
        <w:rPr>
          <w:rFonts w:hint="eastAsia" w:ascii="宋体" w:hAnsi="宋体" w:cs="Arial"/>
          <w:sz w:val="28"/>
          <w:szCs w:val="28"/>
        </w:rPr>
        <w:t>（大写）。</w:t>
      </w:r>
    </w:p>
    <w:p>
      <w:pPr>
        <w:spacing w:line="360" w:lineRule="auto"/>
        <w:rPr>
          <w:rFonts w:ascii="宋体" w:hAnsi="宋体" w:cs="Arial"/>
          <w:sz w:val="28"/>
          <w:szCs w:val="28"/>
        </w:rPr>
      </w:pPr>
      <w:r>
        <w:rPr>
          <w:rFonts w:ascii="宋体" w:hAnsi="宋体" w:cs="Arial"/>
          <w:sz w:val="28"/>
          <w:szCs w:val="28"/>
        </w:rPr>
        <w:t>2</w:t>
      </w:r>
      <w:r>
        <w:rPr>
          <w:rFonts w:hint="eastAsia" w:ascii="宋体" w:hAnsi="宋体" w:cs="Arial"/>
          <w:sz w:val="28"/>
          <w:szCs w:val="28"/>
        </w:rPr>
        <w:t>．我方郑重承诺：我方同意贵方有权要求我方按照方案文件的要求提供货物和服务。</w:t>
      </w:r>
      <w:r>
        <w:rPr>
          <w:rFonts w:ascii="宋体" w:hAnsi="宋体" w:cs="Arial"/>
          <w:sz w:val="28"/>
          <w:szCs w:val="28"/>
        </w:rPr>
        <w:t xml:space="preserve"> </w:t>
      </w:r>
    </w:p>
    <w:p>
      <w:pPr>
        <w:spacing w:line="360" w:lineRule="auto"/>
        <w:rPr>
          <w:rFonts w:ascii="宋体" w:hAnsi="宋体" w:cs="Arial"/>
          <w:sz w:val="28"/>
          <w:szCs w:val="28"/>
        </w:rPr>
      </w:pPr>
      <w:r>
        <w:rPr>
          <w:rFonts w:ascii="宋体" w:hAnsi="宋体" w:cs="Arial"/>
          <w:sz w:val="28"/>
          <w:szCs w:val="28"/>
        </w:rPr>
        <w:t>3</w:t>
      </w:r>
      <w:r>
        <w:rPr>
          <w:rFonts w:hint="eastAsia" w:ascii="宋体" w:hAnsi="宋体" w:cs="Arial"/>
          <w:sz w:val="28"/>
          <w:szCs w:val="28"/>
        </w:rPr>
        <w:t>．我方的方案报价文件自截止之日起有效期为1年。</w:t>
      </w:r>
    </w:p>
    <w:p>
      <w:pPr>
        <w:spacing w:line="360" w:lineRule="auto"/>
        <w:rPr>
          <w:rFonts w:ascii="宋体" w:hAnsi="宋体" w:cs="Arial"/>
          <w:sz w:val="28"/>
          <w:szCs w:val="28"/>
        </w:rPr>
      </w:pPr>
      <w:r>
        <w:rPr>
          <w:rFonts w:ascii="宋体" w:hAnsi="宋体" w:cs="Arial"/>
          <w:sz w:val="28"/>
          <w:szCs w:val="28"/>
        </w:rPr>
        <w:t>4</w:t>
      </w:r>
      <w:r>
        <w:rPr>
          <w:rFonts w:hint="eastAsia" w:ascii="宋体" w:hAnsi="宋体" w:cs="Arial"/>
          <w:sz w:val="28"/>
          <w:szCs w:val="28"/>
        </w:rPr>
        <w:t>．我方同意提供按照贵方可能要求的与我方市场价格调研有关的一切数据或资料，理解贵方不一定要接受最低价的报价或收到的任何报价。</w:t>
      </w:r>
    </w:p>
    <w:p>
      <w:pPr>
        <w:spacing w:line="360" w:lineRule="auto"/>
        <w:rPr>
          <w:rFonts w:ascii="宋体" w:hAnsi="宋体" w:cs="Arial"/>
          <w:sz w:val="28"/>
          <w:szCs w:val="28"/>
        </w:rPr>
      </w:pPr>
      <w:r>
        <w:rPr>
          <w:rFonts w:ascii="宋体" w:hAnsi="宋体" w:cs="Arial"/>
          <w:sz w:val="28"/>
          <w:szCs w:val="28"/>
        </w:rPr>
        <w:t>5</w:t>
      </w:r>
      <w:r>
        <w:rPr>
          <w:rFonts w:hint="eastAsia" w:ascii="宋体" w:hAnsi="宋体" w:cs="Arial"/>
          <w:sz w:val="28"/>
          <w:szCs w:val="28"/>
        </w:rPr>
        <w:t>．与本谈判有关的一切正式往来通讯请寄：</w:t>
      </w:r>
    </w:p>
    <w:p>
      <w:pPr>
        <w:spacing w:line="360" w:lineRule="auto"/>
        <w:ind w:firstLine="420"/>
        <w:rPr>
          <w:rFonts w:ascii="宋体" w:hAnsi="宋体" w:cs="Arial"/>
          <w:sz w:val="28"/>
          <w:szCs w:val="28"/>
        </w:rPr>
      </w:pPr>
      <w:r>
        <w:rPr>
          <w:rFonts w:hint="eastAsia" w:ascii="宋体" w:hAnsi="宋体" w:cs="Arial"/>
          <w:sz w:val="28"/>
          <w:szCs w:val="28"/>
        </w:rPr>
        <w:t>地址：</w:t>
      </w:r>
      <w:r>
        <w:rPr>
          <w:rFonts w:ascii="宋体" w:hAnsi="宋体" w:cs="Arial"/>
          <w:sz w:val="28"/>
          <w:szCs w:val="28"/>
        </w:rPr>
        <w:tab/>
      </w:r>
      <w:r>
        <w:rPr>
          <w:rFonts w:ascii="宋体" w:hAnsi="宋体" w:cs="Arial"/>
          <w:sz w:val="28"/>
          <w:szCs w:val="28"/>
        </w:rPr>
        <w:t xml:space="preserve">           </w:t>
      </w:r>
      <w:r>
        <w:rPr>
          <w:rFonts w:ascii="宋体" w:hAnsi="宋体" w:cs="Arial"/>
          <w:sz w:val="28"/>
          <w:szCs w:val="28"/>
        </w:rPr>
        <w:tab/>
      </w:r>
      <w:r>
        <w:rPr>
          <w:rFonts w:hint="eastAsia" w:ascii="宋体" w:hAnsi="宋体" w:cs="Arial"/>
          <w:sz w:val="28"/>
          <w:szCs w:val="28"/>
        </w:rPr>
        <w:t xml:space="preserve"> </w:t>
      </w:r>
      <w:r>
        <w:rPr>
          <w:rFonts w:ascii="宋体" w:hAnsi="宋体" w:cs="Arial"/>
          <w:sz w:val="28"/>
          <w:szCs w:val="28"/>
        </w:rPr>
        <w:t xml:space="preserve">  </w:t>
      </w:r>
      <w:r>
        <w:rPr>
          <w:rFonts w:hint="eastAsia" w:ascii="宋体" w:hAnsi="宋体" w:cs="Arial"/>
          <w:sz w:val="28"/>
          <w:szCs w:val="28"/>
        </w:rPr>
        <w:t xml:space="preserve">      邮编：</w:t>
      </w:r>
    </w:p>
    <w:p>
      <w:pPr>
        <w:spacing w:line="360" w:lineRule="auto"/>
        <w:ind w:firstLine="420"/>
        <w:rPr>
          <w:rFonts w:ascii="宋体" w:hAnsi="宋体" w:cs="Arial"/>
          <w:sz w:val="28"/>
          <w:szCs w:val="28"/>
        </w:rPr>
      </w:pPr>
      <w:r>
        <w:rPr>
          <w:rFonts w:hint="eastAsia" w:ascii="宋体" w:hAnsi="宋体" w:cs="Arial"/>
          <w:sz w:val="28"/>
          <w:szCs w:val="28"/>
        </w:rPr>
        <w:t>办公电话：</w:t>
      </w:r>
      <w:r>
        <w:rPr>
          <w:rFonts w:ascii="宋体" w:hAnsi="宋体" w:cs="Arial"/>
          <w:sz w:val="28"/>
          <w:szCs w:val="28"/>
        </w:rPr>
        <w:tab/>
      </w:r>
      <w:r>
        <w:rPr>
          <w:rFonts w:ascii="宋体" w:hAnsi="宋体" w:cs="Arial"/>
          <w:sz w:val="28"/>
          <w:szCs w:val="28"/>
        </w:rPr>
        <w:tab/>
      </w:r>
      <w:r>
        <w:rPr>
          <w:rFonts w:ascii="宋体" w:hAnsi="宋体" w:cs="Arial"/>
          <w:sz w:val="28"/>
          <w:szCs w:val="28"/>
        </w:rPr>
        <w:tab/>
      </w:r>
      <w:r>
        <w:rPr>
          <w:rFonts w:ascii="宋体" w:hAnsi="宋体" w:cs="Arial"/>
          <w:sz w:val="28"/>
          <w:szCs w:val="28"/>
        </w:rPr>
        <w:tab/>
      </w:r>
      <w:r>
        <w:rPr>
          <w:rFonts w:ascii="宋体" w:hAnsi="宋体" w:cs="Arial"/>
          <w:sz w:val="28"/>
          <w:szCs w:val="28"/>
        </w:rPr>
        <w:tab/>
      </w:r>
      <w:r>
        <w:rPr>
          <w:rFonts w:ascii="宋体" w:hAnsi="宋体" w:cs="Arial"/>
          <w:sz w:val="28"/>
          <w:szCs w:val="28"/>
        </w:rPr>
        <w:tab/>
      </w:r>
      <w:r>
        <w:rPr>
          <w:rFonts w:ascii="宋体" w:hAnsi="宋体" w:cs="Arial"/>
          <w:sz w:val="28"/>
          <w:szCs w:val="28"/>
        </w:rPr>
        <w:t xml:space="preserve">   </w:t>
      </w:r>
      <w:r>
        <w:rPr>
          <w:rFonts w:hint="eastAsia" w:ascii="宋体" w:hAnsi="宋体" w:cs="Arial"/>
          <w:sz w:val="28"/>
          <w:szCs w:val="28"/>
        </w:rPr>
        <w:t>传真：</w:t>
      </w:r>
      <w:r>
        <w:rPr>
          <w:rFonts w:ascii="宋体" w:hAnsi="宋体" w:cs="Arial"/>
          <w:sz w:val="28"/>
          <w:szCs w:val="28"/>
        </w:rPr>
        <w:t xml:space="preserve">                    </w:t>
      </w:r>
    </w:p>
    <w:p>
      <w:pPr>
        <w:spacing w:line="360" w:lineRule="auto"/>
        <w:ind w:firstLine="420"/>
        <w:rPr>
          <w:rFonts w:ascii="宋体" w:hAnsi="宋体" w:cs="Arial"/>
          <w:sz w:val="28"/>
          <w:szCs w:val="28"/>
        </w:rPr>
      </w:pPr>
      <w:r>
        <w:rPr>
          <w:rFonts w:hint="eastAsia" w:ascii="宋体" w:hAnsi="宋体" w:cs="Arial"/>
          <w:sz w:val="28"/>
          <w:szCs w:val="28"/>
        </w:rPr>
        <w:t>供应商法定代表人姓名、职务（印刷体）：</w:t>
      </w:r>
    </w:p>
    <w:p>
      <w:pPr>
        <w:spacing w:line="360" w:lineRule="auto"/>
        <w:ind w:firstLine="420"/>
        <w:rPr>
          <w:rFonts w:ascii="宋体" w:hAnsi="宋体" w:cs="Arial"/>
          <w:sz w:val="28"/>
          <w:szCs w:val="28"/>
        </w:rPr>
      </w:pPr>
      <w:r>
        <w:rPr>
          <w:rFonts w:hint="eastAsia" w:ascii="宋体" w:hAnsi="宋体" w:cs="Arial"/>
          <w:sz w:val="28"/>
          <w:szCs w:val="28"/>
        </w:rPr>
        <w:t>移动电话：</w:t>
      </w:r>
    </w:p>
    <w:p>
      <w:pPr>
        <w:spacing w:line="360" w:lineRule="auto"/>
        <w:ind w:firstLine="420"/>
        <w:rPr>
          <w:rFonts w:ascii="宋体" w:hAnsi="宋体" w:cs="Arial"/>
          <w:sz w:val="28"/>
          <w:szCs w:val="28"/>
        </w:rPr>
      </w:pPr>
      <w:r>
        <w:rPr>
          <w:rFonts w:hint="eastAsia" w:ascii="宋体" w:hAnsi="宋体" w:cs="Arial"/>
          <w:sz w:val="28"/>
          <w:szCs w:val="28"/>
        </w:rPr>
        <w:t>供应商名称：（公章）</w:t>
      </w:r>
      <w:r>
        <w:rPr>
          <w:rFonts w:ascii="宋体" w:hAnsi="宋体" w:cs="Arial"/>
          <w:sz w:val="28"/>
          <w:szCs w:val="28"/>
        </w:rPr>
        <w:tab/>
      </w:r>
      <w:r>
        <w:rPr>
          <w:rFonts w:ascii="宋体" w:hAnsi="宋体" w:cs="Arial"/>
          <w:sz w:val="28"/>
          <w:szCs w:val="28"/>
        </w:rPr>
        <w:tab/>
      </w:r>
      <w:r>
        <w:rPr>
          <w:rFonts w:ascii="宋体" w:hAnsi="宋体" w:cs="Arial"/>
          <w:sz w:val="28"/>
          <w:szCs w:val="28"/>
        </w:rPr>
        <w:tab/>
      </w:r>
      <w:r>
        <w:rPr>
          <w:rFonts w:ascii="宋体" w:hAnsi="宋体" w:cs="Arial"/>
          <w:sz w:val="28"/>
          <w:szCs w:val="28"/>
        </w:rPr>
        <w:tab/>
      </w:r>
      <w:r>
        <w:rPr>
          <w:rFonts w:ascii="宋体" w:hAnsi="宋体" w:cs="Arial"/>
          <w:sz w:val="28"/>
          <w:szCs w:val="28"/>
        </w:rPr>
        <w:t xml:space="preserve">     202  </w:t>
      </w:r>
      <w:r>
        <w:rPr>
          <w:rFonts w:hint="eastAsia" w:ascii="宋体" w:hAnsi="宋体" w:cs="Arial"/>
          <w:sz w:val="28"/>
          <w:szCs w:val="28"/>
        </w:rPr>
        <w:t>年</w:t>
      </w:r>
      <w:r>
        <w:rPr>
          <w:rFonts w:ascii="宋体" w:hAnsi="宋体" w:cs="Arial"/>
          <w:sz w:val="28"/>
          <w:szCs w:val="28"/>
        </w:rPr>
        <w:t xml:space="preserve">   </w:t>
      </w:r>
      <w:r>
        <w:rPr>
          <w:rFonts w:hint="eastAsia" w:ascii="宋体" w:hAnsi="宋体" w:cs="Arial"/>
          <w:sz w:val="28"/>
          <w:szCs w:val="28"/>
        </w:rPr>
        <w:t>月</w:t>
      </w:r>
      <w:r>
        <w:rPr>
          <w:rFonts w:ascii="宋体" w:hAnsi="宋体" w:cs="Arial"/>
          <w:sz w:val="28"/>
          <w:szCs w:val="28"/>
        </w:rPr>
        <w:t xml:space="preserve">    </w:t>
      </w:r>
      <w:r>
        <w:rPr>
          <w:rFonts w:hint="eastAsia" w:ascii="宋体" w:hAnsi="宋体" w:cs="Arial"/>
          <w:sz w:val="28"/>
          <w:szCs w:val="28"/>
        </w:rPr>
        <w:t>日</w:t>
      </w:r>
    </w:p>
    <w:p>
      <w:pPr>
        <w:spacing w:line="360" w:lineRule="auto"/>
        <w:ind w:firstLine="420"/>
        <w:rPr>
          <w:rFonts w:ascii="宋体" w:hAnsi="宋体" w:cs="Arial"/>
          <w:sz w:val="28"/>
          <w:szCs w:val="28"/>
        </w:rPr>
      </w:pPr>
    </w:p>
    <w:p>
      <w:pPr>
        <w:spacing w:line="360" w:lineRule="auto"/>
        <w:ind w:firstLine="420"/>
        <w:rPr>
          <w:rFonts w:ascii="宋体" w:hAnsi="宋体" w:cs="Arial"/>
          <w:sz w:val="28"/>
          <w:szCs w:val="28"/>
        </w:rPr>
      </w:pPr>
    </w:p>
    <w:p>
      <w:pPr>
        <w:pStyle w:val="2"/>
        <w:keepNext w:val="0"/>
        <w:keepLines w:val="0"/>
        <w:spacing w:before="0" w:after="0"/>
        <w:rPr>
          <w:rFonts w:ascii="宋体" w:hAnsi="宋体" w:cs="Arial"/>
          <w:kern w:val="2"/>
          <w:sz w:val="28"/>
          <w:szCs w:val="28"/>
        </w:rPr>
      </w:pPr>
      <w:r>
        <w:rPr>
          <w:rFonts w:hint="eastAsia" w:ascii="宋体" w:hAnsi="宋体" w:cs="Arial"/>
          <w:kern w:val="2"/>
          <w:sz w:val="28"/>
          <w:szCs w:val="28"/>
        </w:rPr>
        <w:t>附件2  授权委托书</w:t>
      </w:r>
    </w:p>
    <w:p>
      <w:pPr>
        <w:spacing w:line="360" w:lineRule="auto"/>
        <w:ind w:firstLine="719" w:firstLineChars="257"/>
        <w:rPr>
          <w:rFonts w:ascii="宋体" w:hAnsi="宋体" w:cs="Arial"/>
          <w:sz w:val="28"/>
          <w:szCs w:val="28"/>
        </w:rPr>
      </w:pPr>
    </w:p>
    <w:p>
      <w:pPr>
        <w:spacing w:line="360" w:lineRule="auto"/>
        <w:ind w:firstLine="719" w:firstLineChars="257"/>
        <w:rPr>
          <w:rFonts w:ascii="宋体" w:hAnsi="宋体" w:cs="Arial"/>
          <w:sz w:val="28"/>
          <w:szCs w:val="28"/>
        </w:rPr>
      </w:pPr>
      <w:r>
        <w:rPr>
          <w:rFonts w:hint="eastAsia" w:ascii="宋体" w:hAnsi="宋体" w:cs="Arial"/>
          <w:sz w:val="28"/>
          <w:szCs w:val="28"/>
        </w:rPr>
        <w:t>委托人（供应商）：</w:t>
      </w:r>
      <w:r>
        <w:rPr>
          <w:rFonts w:ascii="宋体" w:hAnsi="宋体" w:cs="Arial"/>
          <w:sz w:val="28"/>
          <w:szCs w:val="28"/>
          <w:u w:val="single"/>
        </w:rPr>
        <w:t xml:space="preserve">                         </w:t>
      </w:r>
      <w:r>
        <w:rPr>
          <w:rFonts w:hint="eastAsia" w:ascii="宋体" w:hAnsi="宋体" w:cs="Arial"/>
          <w:sz w:val="28"/>
          <w:szCs w:val="28"/>
        </w:rPr>
        <w:t>（供应商名称）。</w:t>
      </w:r>
      <w:r>
        <w:rPr>
          <w:rFonts w:ascii="宋体" w:hAnsi="宋体" w:cs="Arial"/>
          <w:sz w:val="28"/>
          <w:szCs w:val="28"/>
        </w:rPr>
        <w:t xml:space="preserve"> </w:t>
      </w:r>
    </w:p>
    <w:p>
      <w:pPr>
        <w:spacing w:line="360" w:lineRule="auto"/>
        <w:ind w:firstLine="719" w:firstLineChars="257"/>
        <w:rPr>
          <w:rFonts w:ascii="宋体" w:hAnsi="宋体" w:cs="Arial"/>
          <w:sz w:val="28"/>
          <w:szCs w:val="28"/>
        </w:rPr>
      </w:pPr>
      <w:r>
        <w:rPr>
          <w:rFonts w:hint="eastAsia" w:ascii="宋体" w:hAnsi="宋体" w:cs="Arial"/>
          <w:sz w:val="28"/>
          <w:szCs w:val="28"/>
        </w:rPr>
        <w:t>受委托人：</w:t>
      </w:r>
      <w:r>
        <w:rPr>
          <w:rFonts w:ascii="宋体" w:hAnsi="宋体" w:cs="Arial"/>
          <w:sz w:val="28"/>
          <w:szCs w:val="28"/>
          <w:u w:val="single"/>
        </w:rPr>
        <w:t xml:space="preserve">       </w:t>
      </w:r>
      <w:r>
        <w:rPr>
          <w:rFonts w:hint="eastAsia" w:ascii="宋体" w:hAnsi="宋体" w:cs="Arial"/>
          <w:sz w:val="28"/>
          <w:szCs w:val="28"/>
        </w:rPr>
        <w:t>（受委托人姓名），性别：</w:t>
      </w:r>
      <w:r>
        <w:rPr>
          <w:rFonts w:ascii="宋体" w:hAnsi="宋体" w:cs="Arial"/>
          <w:sz w:val="28"/>
          <w:szCs w:val="28"/>
          <w:u w:val="single"/>
        </w:rPr>
        <w:t xml:space="preserve">    </w:t>
      </w:r>
      <w:r>
        <w:rPr>
          <w:rFonts w:hint="eastAsia" w:ascii="宋体" w:hAnsi="宋体" w:cs="Arial"/>
          <w:sz w:val="28"/>
          <w:szCs w:val="28"/>
        </w:rPr>
        <w:t>，民族：</w:t>
      </w:r>
      <w:r>
        <w:rPr>
          <w:rFonts w:ascii="宋体" w:hAnsi="宋体" w:cs="Arial"/>
          <w:sz w:val="28"/>
          <w:szCs w:val="28"/>
          <w:u w:val="single"/>
        </w:rPr>
        <w:t xml:space="preserve">    </w:t>
      </w:r>
      <w:r>
        <w:rPr>
          <w:rFonts w:hint="eastAsia" w:ascii="宋体" w:hAnsi="宋体" w:cs="Arial"/>
          <w:sz w:val="28"/>
          <w:szCs w:val="28"/>
        </w:rPr>
        <w:t>，出生年月日：</w:t>
      </w:r>
      <w:r>
        <w:rPr>
          <w:rFonts w:ascii="宋体" w:hAnsi="宋体" w:cs="Arial"/>
          <w:sz w:val="28"/>
          <w:szCs w:val="28"/>
          <w:u w:val="single"/>
        </w:rPr>
        <w:t xml:space="preserve">    </w:t>
      </w:r>
      <w:r>
        <w:rPr>
          <w:rFonts w:hint="eastAsia" w:ascii="宋体" w:hAnsi="宋体" w:cs="Arial"/>
          <w:sz w:val="28"/>
          <w:szCs w:val="28"/>
        </w:rPr>
        <w:t>，身份证号码：</w:t>
      </w:r>
      <w:r>
        <w:rPr>
          <w:rFonts w:ascii="宋体" w:hAnsi="宋体" w:cs="Arial"/>
          <w:sz w:val="28"/>
          <w:szCs w:val="28"/>
          <w:u w:val="single"/>
        </w:rPr>
        <w:t xml:space="preserve">       </w:t>
      </w:r>
      <w:r>
        <w:rPr>
          <w:rFonts w:ascii="宋体" w:hAnsi="宋体" w:cs="Arial"/>
          <w:sz w:val="28"/>
          <w:szCs w:val="28"/>
        </w:rPr>
        <w:t xml:space="preserve"> </w:t>
      </w:r>
      <w:r>
        <w:rPr>
          <w:rFonts w:hint="eastAsia" w:ascii="宋体" w:hAnsi="宋体" w:cs="Arial"/>
          <w:sz w:val="28"/>
          <w:szCs w:val="28"/>
        </w:rPr>
        <w:t>，电话：</w:t>
      </w:r>
      <w:r>
        <w:rPr>
          <w:rFonts w:ascii="宋体" w:hAnsi="宋体" w:cs="Arial"/>
          <w:sz w:val="28"/>
          <w:szCs w:val="28"/>
          <w:u w:val="single"/>
        </w:rPr>
        <w:t xml:space="preserve">               </w:t>
      </w:r>
      <w:r>
        <w:rPr>
          <w:rFonts w:ascii="宋体" w:hAnsi="宋体" w:cs="Arial"/>
          <w:sz w:val="28"/>
          <w:szCs w:val="28"/>
        </w:rPr>
        <w:t xml:space="preserve"> </w:t>
      </w:r>
      <w:r>
        <w:rPr>
          <w:rFonts w:hint="eastAsia" w:ascii="宋体" w:hAnsi="宋体" w:cs="Arial"/>
          <w:sz w:val="28"/>
          <w:szCs w:val="28"/>
        </w:rPr>
        <w:t>。</w:t>
      </w:r>
    </w:p>
    <w:p>
      <w:pPr>
        <w:spacing w:line="360" w:lineRule="auto"/>
        <w:ind w:firstLine="719" w:firstLineChars="257"/>
        <w:rPr>
          <w:rFonts w:ascii="宋体" w:hAnsi="宋体" w:cs="Arial"/>
          <w:sz w:val="28"/>
          <w:szCs w:val="28"/>
        </w:rPr>
      </w:pPr>
    </w:p>
    <w:p>
      <w:pPr>
        <w:spacing w:line="360" w:lineRule="auto"/>
        <w:ind w:firstLine="560" w:firstLineChars="200"/>
        <w:rPr>
          <w:rFonts w:ascii="宋体" w:hAnsi="宋体" w:cs="Arial"/>
          <w:sz w:val="28"/>
          <w:szCs w:val="28"/>
        </w:rPr>
      </w:pPr>
      <w:r>
        <w:rPr>
          <w:rFonts w:hint="eastAsia" w:ascii="宋体" w:hAnsi="宋体" w:cs="Arial"/>
          <w:sz w:val="28"/>
          <w:szCs w:val="28"/>
        </w:rPr>
        <w:t>兹委托上列受委托人担任委托人的代理人，代理参加</w:t>
      </w:r>
      <w:r>
        <w:rPr>
          <w:rFonts w:hint="eastAsia" w:ascii="宋体" w:hAnsi="宋体" w:cs="Arial"/>
          <w:color w:val="0000FF"/>
          <w:sz w:val="28"/>
          <w:szCs w:val="28"/>
        </w:rPr>
        <w:t>《广医附属番禺中心医院医疗集团网络及数据安全服务项目》</w:t>
      </w:r>
      <w:r>
        <w:rPr>
          <w:rFonts w:ascii="宋体" w:hAnsi="宋体" w:cs="Arial"/>
          <w:sz w:val="28"/>
          <w:szCs w:val="28"/>
        </w:rPr>
        <w:t>市场价格调研</w:t>
      </w:r>
      <w:r>
        <w:rPr>
          <w:rFonts w:hint="eastAsia" w:ascii="宋体" w:hAnsi="宋体" w:cs="Arial"/>
          <w:sz w:val="28"/>
          <w:szCs w:val="28"/>
        </w:rPr>
        <w:t>活动。受委托人代理权限如下：</w:t>
      </w:r>
    </w:p>
    <w:p>
      <w:pPr>
        <w:numPr>
          <w:ilvl w:val="0"/>
          <w:numId w:val="5"/>
        </w:numPr>
        <w:tabs>
          <w:tab w:val="left" w:pos="360"/>
        </w:tabs>
        <w:spacing w:line="360" w:lineRule="auto"/>
        <w:ind w:left="0" w:firstLine="540"/>
        <w:rPr>
          <w:rFonts w:ascii="宋体" w:hAnsi="宋体" w:cs="宋体"/>
          <w:sz w:val="28"/>
          <w:szCs w:val="28"/>
        </w:rPr>
      </w:pPr>
      <w:r>
        <w:rPr>
          <w:rFonts w:hint="eastAsia" w:ascii="宋体" w:hAnsi="宋体" w:cs="宋体"/>
          <w:sz w:val="28"/>
          <w:szCs w:val="28"/>
        </w:rPr>
        <w:t>提交方案及报价文件（含补充、修改文件），或者撤回已提交的方案及报价文件（含补充、修改文件）；</w:t>
      </w:r>
    </w:p>
    <w:p>
      <w:pPr>
        <w:numPr>
          <w:ilvl w:val="0"/>
          <w:numId w:val="5"/>
        </w:numPr>
        <w:tabs>
          <w:tab w:val="left" w:pos="360"/>
        </w:tabs>
        <w:spacing w:line="360" w:lineRule="auto"/>
        <w:ind w:left="0" w:firstLine="540"/>
        <w:rPr>
          <w:rFonts w:ascii="宋体" w:hAnsi="宋体" w:cs="宋体"/>
          <w:sz w:val="28"/>
          <w:szCs w:val="28"/>
        </w:rPr>
      </w:pPr>
      <w:r>
        <w:rPr>
          <w:rFonts w:hint="eastAsia" w:ascii="宋体" w:hAnsi="宋体" w:cs="宋体"/>
          <w:sz w:val="28"/>
          <w:szCs w:val="28"/>
        </w:rPr>
        <w:t xml:space="preserve">依法参加市场调研开封仪式、市场调研会议等活动； </w:t>
      </w:r>
    </w:p>
    <w:p>
      <w:pPr>
        <w:numPr>
          <w:ilvl w:val="0"/>
          <w:numId w:val="5"/>
        </w:numPr>
        <w:tabs>
          <w:tab w:val="left" w:pos="360"/>
        </w:tabs>
        <w:spacing w:line="360" w:lineRule="auto"/>
        <w:ind w:left="0" w:firstLine="540"/>
        <w:rPr>
          <w:rFonts w:ascii="宋体" w:hAnsi="宋体" w:cs="宋体"/>
          <w:sz w:val="28"/>
          <w:szCs w:val="28"/>
        </w:rPr>
      </w:pPr>
      <w:r>
        <w:rPr>
          <w:rFonts w:hint="eastAsia" w:ascii="宋体" w:hAnsi="宋体" w:cs="宋体"/>
          <w:sz w:val="28"/>
          <w:szCs w:val="28"/>
        </w:rPr>
        <w:t>对不合理对待提出由委托人确认的质疑函、投诉书；</w:t>
      </w:r>
    </w:p>
    <w:p>
      <w:pPr>
        <w:numPr>
          <w:ilvl w:val="0"/>
          <w:numId w:val="5"/>
        </w:numPr>
        <w:tabs>
          <w:tab w:val="left" w:pos="360"/>
        </w:tabs>
        <w:spacing w:line="360" w:lineRule="auto"/>
        <w:ind w:left="0" w:firstLine="540"/>
        <w:rPr>
          <w:rFonts w:ascii="宋体" w:hAnsi="宋体" w:cs="宋体"/>
          <w:sz w:val="28"/>
          <w:szCs w:val="28"/>
        </w:rPr>
      </w:pPr>
      <w:r>
        <w:rPr>
          <w:rFonts w:hint="eastAsia" w:ascii="宋体" w:hAnsi="宋体" w:cs="宋体"/>
          <w:sz w:val="28"/>
          <w:szCs w:val="28"/>
        </w:rPr>
        <w:t>参加市场调研谈判；</w:t>
      </w:r>
    </w:p>
    <w:p>
      <w:pPr>
        <w:tabs>
          <w:tab w:val="left" w:pos="2700"/>
        </w:tabs>
        <w:spacing w:line="360" w:lineRule="auto"/>
        <w:ind w:firstLine="560" w:firstLineChars="200"/>
        <w:rPr>
          <w:rFonts w:ascii="宋体" w:hAnsi="宋体" w:cs="Arial"/>
          <w:sz w:val="28"/>
          <w:szCs w:val="28"/>
        </w:rPr>
      </w:pPr>
      <w:r>
        <w:rPr>
          <w:rFonts w:hint="eastAsia" w:ascii="宋体" w:hAnsi="宋体" w:cs="Arial"/>
          <w:sz w:val="28"/>
          <w:szCs w:val="28"/>
        </w:rPr>
        <w:t>上列受委托人在上述授权范围和代理权限内，在有关文件上签名委托人予以承认，产生的权利归委托人享有，义务由委托人承担，民事责任由委托人和受委托人共同承担。</w:t>
      </w:r>
    </w:p>
    <w:p>
      <w:pPr>
        <w:spacing w:line="360" w:lineRule="auto"/>
        <w:ind w:firstLine="560" w:firstLineChars="200"/>
        <w:rPr>
          <w:rFonts w:ascii="宋体" w:hAnsi="宋体" w:cs="Arial"/>
          <w:sz w:val="28"/>
          <w:szCs w:val="28"/>
        </w:rPr>
      </w:pPr>
    </w:p>
    <w:p>
      <w:pPr>
        <w:spacing w:line="360" w:lineRule="auto"/>
        <w:rPr>
          <w:rFonts w:ascii="宋体" w:hAnsi="宋体" w:cs="Arial"/>
          <w:sz w:val="28"/>
          <w:szCs w:val="28"/>
        </w:rPr>
      </w:pPr>
    </w:p>
    <w:p>
      <w:pPr>
        <w:tabs>
          <w:tab w:val="left" w:pos="3780"/>
        </w:tabs>
        <w:spacing w:line="360" w:lineRule="auto"/>
        <w:ind w:firstLine="1680" w:firstLineChars="600"/>
        <w:jc w:val="right"/>
        <w:rPr>
          <w:rFonts w:ascii="宋体" w:hAnsi="宋体" w:cs="Arial"/>
          <w:sz w:val="28"/>
          <w:szCs w:val="28"/>
        </w:rPr>
      </w:pPr>
      <w:r>
        <w:rPr>
          <w:rFonts w:hint="eastAsia" w:ascii="宋体" w:hAnsi="宋体" w:cs="Arial"/>
          <w:sz w:val="28"/>
          <w:szCs w:val="28"/>
        </w:rPr>
        <w:t>委</w:t>
      </w:r>
      <w:r>
        <w:rPr>
          <w:rFonts w:ascii="宋体" w:hAnsi="宋体" w:cs="Arial"/>
          <w:sz w:val="28"/>
          <w:szCs w:val="28"/>
        </w:rPr>
        <w:t xml:space="preserve"> </w:t>
      </w:r>
      <w:r>
        <w:rPr>
          <w:rFonts w:hint="eastAsia" w:ascii="宋体" w:hAnsi="宋体" w:cs="Arial"/>
          <w:sz w:val="28"/>
          <w:szCs w:val="28"/>
        </w:rPr>
        <w:t>托</w:t>
      </w:r>
      <w:r>
        <w:rPr>
          <w:rFonts w:ascii="宋体" w:hAnsi="宋体" w:cs="Arial"/>
          <w:sz w:val="28"/>
          <w:szCs w:val="28"/>
        </w:rPr>
        <w:t xml:space="preserve"> </w:t>
      </w:r>
      <w:r>
        <w:rPr>
          <w:rFonts w:hint="eastAsia" w:ascii="宋体" w:hAnsi="宋体" w:cs="Arial"/>
          <w:sz w:val="28"/>
          <w:szCs w:val="28"/>
        </w:rPr>
        <w:t>人（公章）：</w:t>
      </w:r>
    </w:p>
    <w:p>
      <w:pPr>
        <w:tabs>
          <w:tab w:val="left" w:pos="3780"/>
        </w:tabs>
        <w:spacing w:line="360" w:lineRule="auto"/>
        <w:ind w:firstLine="1680" w:firstLineChars="600"/>
        <w:jc w:val="right"/>
        <w:rPr>
          <w:rFonts w:ascii="宋体" w:hAnsi="宋体" w:cs="Arial"/>
          <w:sz w:val="28"/>
          <w:szCs w:val="28"/>
        </w:rPr>
      </w:pPr>
    </w:p>
    <w:p>
      <w:pPr>
        <w:spacing w:line="360" w:lineRule="auto"/>
        <w:jc w:val="right"/>
        <w:rPr>
          <w:rFonts w:ascii="宋体" w:hAnsi="宋体" w:cs="Arial"/>
          <w:sz w:val="28"/>
          <w:szCs w:val="28"/>
        </w:rPr>
      </w:pPr>
      <w:r>
        <w:rPr>
          <w:rFonts w:hint="eastAsia" w:ascii="宋体" w:hAnsi="宋体" w:cs="Arial"/>
          <w:sz w:val="28"/>
          <w:szCs w:val="28"/>
        </w:rPr>
        <w:t>年</w:t>
      </w:r>
      <w:r>
        <w:rPr>
          <w:rFonts w:ascii="宋体" w:hAnsi="宋体" w:cs="Arial"/>
          <w:sz w:val="28"/>
          <w:szCs w:val="28"/>
        </w:rPr>
        <w:t xml:space="preserve"> </w:t>
      </w:r>
      <w:r>
        <w:rPr>
          <w:rFonts w:hint="eastAsia" w:ascii="宋体" w:hAnsi="宋体" w:cs="Arial"/>
          <w:sz w:val="28"/>
          <w:szCs w:val="28"/>
        </w:rPr>
        <w:t xml:space="preserve">  月</w:t>
      </w:r>
      <w:r>
        <w:rPr>
          <w:rFonts w:ascii="宋体" w:hAnsi="宋体" w:cs="Arial"/>
          <w:sz w:val="28"/>
          <w:szCs w:val="28"/>
        </w:rPr>
        <w:t xml:space="preserve"> </w:t>
      </w:r>
      <w:r>
        <w:rPr>
          <w:rFonts w:hint="eastAsia" w:ascii="宋体" w:hAnsi="宋体" w:cs="Arial"/>
          <w:sz w:val="28"/>
          <w:szCs w:val="28"/>
        </w:rPr>
        <w:t xml:space="preserve">  日</w:t>
      </w:r>
    </w:p>
    <w:p>
      <w:pPr>
        <w:spacing w:line="360" w:lineRule="auto"/>
        <w:ind w:firstLine="5040" w:firstLineChars="1800"/>
        <w:rPr>
          <w:rFonts w:ascii="宋体" w:hAnsi="宋体"/>
          <w:sz w:val="28"/>
          <w:szCs w:val="28"/>
        </w:rPr>
      </w:pPr>
    </w:p>
    <w:p>
      <w:pPr>
        <w:pStyle w:val="2"/>
        <w:keepNext w:val="0"/>
        <w:keepLines w:val="0"/>
        <w:spacing w:before="0" w:after="0"/>
        <w:rPr>
          <w:rFonts w:ascii="宋体" w:hAnsi="宋体" w:cs="Arial"/>
          <w:kern w:val="2"/>
          <w:sz w:val="28"/>
          <w:szCs w:val="28"/>
        </w:rPr>
      </w:pPr>
      <w:r>
        <w:rPr>
          <w:rFonts w:ascii="宋体" w:hAnsi="宋体"/>
          <w:b w:val="0"/>
          <w:sz w:val="28"/>
          <w:szCs w:val="28"/>
        </w:rPr>
        <w:br w:type="page"/>
      </w:r>
      <w:r>
        <w:rPr>
          <w:rFonts w:hint="eastAsia" w:ascii="宋体" w:hAnsi="宋体" w:cs="Arial"/>
          <w:kern w:val="2"/>
          <w:sz w:val="28"/>
          <w:szCs w:val="28"/>
        </w:rPr>
        <w:t>附件3  报价一览表</w:t>
      </w:r>
    </w:p>
    <w:p>
      <w:pPr>
        <w:spacing w:line="360" w:lineRule="auto"/>
        <w:rPr>
          <w:rFonts w:ascii="宋体" w:hAnsi="宋体" w:cs="Arial"/>
          <w:sz w:val="28"/>
          <w:szCs w:val="28"/>
        </w:rPr>
      </w:pPr>
      <w:r>
        <w:rPr>
          <w:rFonts w:hint="eastAsia" w:ascii="宋体" w:hAnsi="宋体" w:cs="Arial"/>
          <w:color w:val="0000FF"/>
          <w:sz w:val="28"/>
          <w:szCs w:val="28"/>
        </w:rPr>
        <w:t>广医附属番禺中心医院医疗集团</w:t>
      </w:r>
      <w:r>
        <w:rPr>
          <w:rFonts w:hint="eastAsia" w:ascii="宋体" w:hAnsi="宋体" w:cs="Arial"/>
          <w:sz w:val="28"/>
          <w:szCs w:val="28"/>
        </w:rPr>
        <w:t>：</w:t>
      </w:r>
    </w:p>
    <w:p>
      <w:pPr>
        <w:tabs>
          <w:tab w:val="left" w:pos="120"/>
          <w:tab w:val="left" w:pos="1800"/>
          <w:tab w:val="left" w:pos="3720"/>
          <w:tab w:val="left" w:pos="5880"/>
          <w:tab w:val="left" w:pos="7800"/>
        </w:tabs>
        <w:spacing w:line="360" w:lineRule="auto"/>
        <w:ind w:firstLine="600"/>
        <w:rPr>
          <w:rFonts w:ascii="宋体" w:hAnsi="宋体" w:cs="Arial"/>
          <w:sz w:val="28"/>
          <w:szCs w:val="28"/>
        </w:rPr>
      </w:pPr>
      <w:r>
        <w:rPr>
          <w:rFonts w:hint="eastAsia" w:ascii="宋体" w:hAnsi="宋体" w:cs="Arial"/>
          <w:sz w:val="28"/>
          <w:szCs w:val="28"/>
        </w:rPr>
        <w:t>在研究了方案和有关文件后，我们</w:t>
      </w:r>
      <w:r>
        <w:rPr>
          <w:rFonts w:hint="eastAsia" w:ascii="宋体" w:hAnsi="宋体" w:cs="Arial"/>
          <w:color w:val="0000FF"/>
          <w:sz w:val="28"/>
          <w:szCs w:val="28"/>
        </w:rPr>
        <w:t>《广医附属番禺中心医院医疗集团网络及数据安全服务项目》</w:t>
      </w:r>
      <w:r>
        <w:rPr>
          <w:rFonts w:hint="eastAsia" w:ascii="宋体" w:hAnsi="宋体" w:cs="Arial"/>
          <w:sz w:val="28"/>
          <w:szCs w:val="28"/>
        </w:rPr>
        <w:t>报价如下：</w:t>
      </w:r>
    </w:p>
    <w:p>
      <w:pPr>
        <w:spacing w:line="360" w:lineRule="auto"/>
        <w:rPr>
          <w:ins w:id="0" w:author="黄敏君" w:date="2025-12-12T16:15:27Z"/>
          <w:rFonts w:eastAsiaTheme="minorEastAsia"/>
          <w:sz w:val="28"/>
          <w:szCs w:val="28"/>
        </w:rPr>
      </w:pPr>
    </w:p>
    <w:p>
      <w:pPr>
        <w:spacing w:line="360" w:lineRule="auto"/>
        <w:rPr>
          <w:ins w:id="1" w:author="黄敏君" w:date="2025-12-12T16:15:50Z"/>
          <w:rFonts w:hint="default" w:eastAsiaTheme="minorEastAsia"/>
          <w:sz w:val="28"/>
          <w:szCs w:val="28"/>
        </w:rPr>
      </w:pPr>
      <w:ins w:id="2" w:author="黄敏君" w:date="2025-12-12T16:15:29Z">
        <w:r>
          <w:rPr>
            <w:rFonts w:hint="default" w:eastAsiaTheme="minorEastAsia"/>
            <w:sz w:val="28"/>
            <w:szCs w:val="28"/>
          </w:rPr>
          <w:t>格式</w:t>
        </w:r>
      </w:ins>
      <w:ins w:id="3" w:author="黄敏君" w:date="2025-12-12T16:15:30Z">
        <w:r>
          <w:rPr>
            <w:rFonts w:hint="default" w:eastAsiaTheme="minorEastAsia"/>
            <w:sz w:val="28"/>
            <w:szCs w:val="28"/>
          </w:rPr>
          <w:t>详见</w:t>
        </w:r>
      </w:ins>
      <w:ins w:id="4" w:author="黄敏君" w:date="2025-12-12T16:15:31Z">
        <w:r>
          <w:rPr>
            <w:rFonts w:hint="default" w:eastAsiaTheme="minorEastAsia"/>
            <w:sz w:val="28"/>
            <w:szCs w:val="28"/>
          </w:rPr>
          <w:t>附件</w:t>
        </w:r>
      </w:ins>
      <w:ins w:id="5" w:author="黄敏君" w:date="2025-12-12T16:15:32Z">
        <w:r>
          <w:rPr>
            <w:rFonts w:hint="default" w:eastAsiaTheme="minorEastAsia"/>
            <w:sz w:val="28"/>
            <w:szCs w:val="28"/>
          </w:rPr>
          <w:t>表格</w:t>
        </w:r>
      </w:ins>
      <w:ins w:id="6" w:author="黄敏君" w:date="2025-12-12T16:15:38Z">
        <w:r>
          <w:rPr>
            <w:rFonts w:hint="default" w:eastAsiaTheme="minorEastAsia"/>
            <w:sz w:val="28"/>
            <w:szCs w:val="28"/>
          </w:rPr>
          <w:t>《</w:t>
        </w:r>
      </w:ins>
      <w:ins w:id="7" w:author="黄敏君" w:date="2025-12-12T16:15:41Z">
        <w:r>
          <w:rPr>
            <w:rFonts w:hint="default" w:eastAsiaTheme="minorEastAsia"/>
            <w:sz w:val="28"/>
            <w:szCs w:val="28"/>
          </w:rPr>
          <w:t>清单</w:t>
        </w:r>
      </w:ins>
      <w:ins w:id="8" w:author="黄敏君" w:date="2025-12-12T16:15:43Z">
        <w:r>
          <w:rPr>
            <w:rFonts w:hint="default" w:eastAsiaTheme="minorEastAsia"/>
            <w:sz w:val="28"/>
            <w:szCs w:val="28"/>
          </w:rPr>
          <w:t>报价</w:t>
        </w:r>
      </w:ins>
      <w:ins w:id="9" w:author="黄敏君" w:date="2025-12-12T16:15:44Z">
        <w:r>
          <w:rPr>
            <w:rFonts w:hint="default" w:eastAsiaTheme="minorEastAsia"/>
            <w:sz w:val="28"/>
            <w:szCs w:val="28"/>
          </w:rPr>
          <w:t>12</w:t>
        </w:r>
      </w:ins>
      <w:ins w:id="10" w:author="黄敏君" w:date="2025-12-12T16:15:46Z">
        <w:r>
          <w:rPr>
            <w:rFonts w:hint="default" w:eastAsiaTheme="minorEastAsia"/>
            <w:sz w:val="28"/>
            <w:szCs w:val="28"/>
          </w:rPr>
          <w:t>11</w:t>
        </w:r>
      </w:ins>
      <w:ins w:id="11" w:author="黄敏君" w:date="2025-12-12T16:15:38Z">
        <w:r>
          <w:rPr>
            <w:rFonts w:hint="default" w:eastAsiaTheme="minorEastAsia"/>
            <w:sz w:val="28"/>
            <w:szCs w:val="28"/>
          </w:rPr>
          <w:t>》</w:t>
        </w:r>
      </w:ins>
    </w:p>
    <w:p>
      <w:pPr>
        <w:spacing w:line="360" w:lineRule="auto"/>
        <w:rPr>
          <w:ins w:id="12" w:author="黄敏君" w:date="2025-12-12T16:15:51Z"/>
          <w:rFonts w:hint="default" w:eastAsiaTheme="minorEastAsia"/>
          <w:sz w:val="28"/>
          <w:szCs w:val="28"/>
        </w:rPr>
      </w:pPr>
    </w:p>
    <w:p>
      <w:pPr>
        <w:spacing w:line="360" w:lineRule="auto"/>
        <w:rPr>
          <w:ins w:id="13" w:author="黄敏君" w:date="2025-12-12T16:15:51Z"/>
          <w:rFonts w:hint="default" w:eastAsiaTheme="minorEastAsia"/>
          <w:sz w:val="28"/>
          <w:szCs w:val="28"/>
        </w:rPr>
      </w:pPr>
    </w:p>
    <w:p>
      <w:pPr>
        <w:spacing w:line="360" w:lineRule="auto"/>
        <w:rPr>
          <w:ins w:id="14" w:author="黄敏君" w:date="2025-12-12T16:15:51Z"/>
          <w:rFonts w:hint="default" w:eastAsiaTheme="minorEastAsia"/>
          <w:sz w:val="28"/>
          <w:szCs w:val="28"/>
        </w:rPr>
      </w:pPr>
    </w:p>
    <w:p>
      <w:pPr>
        <w:spacing w:line="360" w:lineRule="auto"/>
        <w:rPr>
          <w:ins w:id="15" w:author="黄敏君" w:date="2025-12-12T16:15:51Z"/>
          <w:rFonts w:hint="default" w:eastAsiaTheme="minorEastAsia"/>
          <w:sz w:val="28"/>
          <w:szCs w:val="28"/>
        </w:rPr>
      </w:pPr>
    </w:p>
    <w:p>
      <w:pPr>
        <w:spacing w:line="360" w:lineRule="auto"/>
        <w:rPr>
          <w:ins w:id="16" w:author="黄敏君" w:date="2025-12-12T16:15:51Z"/>
          <w:rFonts w:hint="default" w:eastAsiaTheme="minorEastAsia"/>
          <w:sz w:val="28"/>
          <w:szCs w:val="28"/>
        </w:rPr>
      </w:pPr>
    </w:p>
    <w:p>
      <w:pPr>
        <w:spacing w:line="360" w:lineRule="auto"/>
        <w:rPr>
          <w:ins w:id="17" w:author="黄敏君" w:date="2025-12-12T16:15:52Z"/>
          <w:rFonts w:hint="default" w:eastAsiaTheme="minorEastAsia"/>
          <w:sz w:val="28"/>
          <w:szCs w:val="28"/>
        </w:rPr>
      </w:pPr>
    </w:p>
    <w:p>
      <w:pPr>
        <w:spacing w:line="360" w:lineRule="auto"/>
        <w:rPr>
          <w:ins w:id="18" w:author="黄敏君" w:date="2025-12-12T16:15:52Z"/>
          <w:rFonts w:hint="default" w:eastAsiaTheme="minorEastAsia"/>
          <w:sz w:val="28"/>
          <w:szCs w:val="28"/>
        </w:rPr>
      </w:pPr>
    </w:p>
    <w:p>
      <w:pPr>
        <w:spacing w:line="360" w:lineRule="auto"/>
        <w:rPr>
          <w:ins w:id="19" w:author="黄敏君" w:date="2025-12-12T16:15:53Z"/>
          <w:rFonts w:hint="default" w:eastAsiaTheme="minorEastAsia"/>
          <w:sz w:val="28"/>
          <w:szCs w:val="28"/>
        </w:rPr>
      </w:pPr>
    </w:p>
    <w:p>
      <w:pPr>
        <w:spacing w:line="360" w:lineRule="auto"/>
        <w:rPr>
          <w:ins w:id="20" w:author="黄敏君" w:date="2025-12-12T16:15:53Z"/>
          <w:rFonts w:hint="default" w:eastAsiaTheme="minorEastAsia"/>
          <w:sz w:val="28"/>
          <w:szCs w:val="28"/>
        </w:rPr>
      </w:pPr>
    </w:p>
    <w:p>
      <w:pPr>
        <w:spacing w:line="360" w:lineRule="auto"/>
        <w:rPr>
          <w:ins w:id="21" w:author="黄敏君" w:date="2025-12-12T16:15:53Z"/>
          <w:rFonts w:hint="default" w:eastAsiaTheme="minorEastAsia"/>
          <w:sz w:val="28"/>
          <w:szCs w:val="28"/>
        </w:rPr>
      </w:pPr>
    </w:p>
    <w:p>
      <w:pPr>
        <w:spacing w:line="360" w:lineRule="auto"/>
        <w:rPr>
          <w:ins w:id="22" w:author="黄敏君" w:date="2025-12-12T16:15:53Z"/>
          <w:rFonts w:hint="default" w:eastAsiaTheme="minorEastAsia"/>
          <w:sz w:val="28"/>
          <w:szCs w:val="28"/>
        </w:rPr>
      </w:pPr>
    </w:p>
    <w:p>
      <w:pPr>
        <w:spacing w:line="360" w:lineRule="auto"/>
        <w:rPr>
          <w:ins w:id="23" w:author="黄敏君" w:date="2025-12-12T16:15:53Z"/>
          <w:rFonts w:hint="default" w:eastAsiaTheme="minorEastAsia"/>
          <w:sz w:val="28"/>
          <w:szCs w:val="28"/>
        </w:rPr>
      </w:pPr>
    </w:p>
    <w:p>
      <w:pPr>
        <w:spacing w:line="360" w:lineRule="auto"/>
        <w:rPr>
          <w:ins w:id="24" w:author="黄敏君" w:date="2025-12-12T16:15:53Z"/>
          <w:rFonts w:hint="default" w:eastAsiaTheme="minorEastAsia"/>
          <w:sz w:val="28"/>
          <w:szCs w:val="28"/>
        </w:rPr>
      </w:pPr>
    </w:p>
    <w:p>
      <w:pPr>
        <w:spacing w:line="360" w:lineRule="auto"/>
        <w:rPr>
          <w:ins w:id="25" w:author="黄敏君" w:date="2025-12-12T16:15:53Z"/>
          <w:rFonts w:hint="default" w:eastAsiaTheme="minorEastAsia"/>
          <w:sz w:val="28"/>
          <w:szCs w:val="28"/>
        </w:rPr>
      </w:pPr>
    </w:p>
    <w:p>
      <w:pPr>
        <w:spacing w:line="360" w:lineRule="auto"/>
        <w:rPr>
          <w:ins w:id="26" w:author="黄敏君" w:date="2025-12-12T16:15:53Z"/>
          <w:rFonts w:hint="default" w:eastAsiaTheme="minorEastAsia"/>
          <w:sz w:val="28"/>
          <w:szCs w:val="28"/>
        </w:rPr>
      </w:pPr>
    </w:p>
    <w:p>
      <w:pPr>
        <w:spacing w:line="360" w:lineRule="auto"/>
        <w:rPr>
          <w:ins w:id="27" w:author="黄敏君" w:date="2025-12-12T16:15:53Z"/>
          <w:rFonts w:hint="default" w:eastAsiaTheme="minorEastAsia"/>
          <w:sz w:val="28"/>
          <w:szCs w:val="28"/>
        </w:rPr>
      </w:pPr>
    </w:p>
    <w:p>
      <w:pPr>
        <w:spacing w:line="360" w:lineRule="auto"/>
        <w:rPr>
          <w:ins w:id="28" w:author="黄敏君" w:date="2025-12-12T16:15:53Z"/>
          <w:rFonts w:hint="default" w:eastAsiaTheme="minorEastAsia"/>
          <w:sz w:val="28"/>
          <w:szCs w:val="28"/>
        </w:rPr>
      </w:pPr>
    </w:p>
    <w:p>
      <w:pPr>
        <w:spacing w:line="360" w:lineRule="auto"/>
        <w:rPr>
          <w:ins w:id="29" w:author="黄敏君" w:date="2025-12-12T16:15:54Z"/>
          <w:rFonts w:hint="default" w:eastAsiaTheme="minorEastAsia"/>
          <w:sz w:val="28"/>
          <w:szCs w:val="28"/>
        </w:rPr>
      </w:pPr>
    </w:p>
    <w:p>
      <w:pPr>
        <w:spacing w:line="360" w:lineRule="auto"/>
        <w:rPr>
          <w:ins w:id="30" w:author="黄敏君" w:date="2025-12-12T16:15:54Z"/>
          <w:rFonts w:hint="default" w:eastAsiaTheme="minorEastAsia"/>
          <w:sz w:val="28"/>
          <w:szCs w:val="28"/>
        </w:rPr>
      </w:pPr>
    </w:p>
    <w:p>
      <w:pPr>
        <w:spacing w:line="360" w:lineRule="auto"/>
        <w:rPr>
          <w:ins w:id="31" w:author="黄敏君" w:date="2025-12-12T16:15:54Z"/>
          <w:rFonts w:hint="default" w:eastAsiaTheme="minorEastAsia"/>
          <w:sz w:val="28"/>
          <w:szCs w:val="28"/>
        </w:rPr>
      </w:pPr>
    </w:p>
    <w:p>
      <w:pPr>
        <w:spacing w:line="360" w:lineRule="auto"/>
        <w:rPr>
          <w:rFonts w:hint="default" w:eastAsiaTheme="minorEastAsia"/>
          <w:sz w:val="28"/>
          <w:szCs w:val="28"/>
        </w:rPr>
      </w:pPr>
    </w:p>
    <w:tbl>
      <w:tblPr>
        <w:tblStyle w:val="38"/>
        <w:tblW w:w="8931" w:type="dxa"/>
        <w:tblInd w:w="-10" w:type="dxa"/>
        <w:tblLayout w:type="autofit"/>
        <w:tblCellMar>
          <w:top w:w="0" w:type="dxa"/>
          <w:left w:w="108" w:type="dxa"/>
          <w:bottom w:w="0" w:type="dxa"/>
          <w:right w:w="108" w:type="dxa"/>
        </w:tblCellMar>
      </w:tblPr>
      <w:tblGrid>
        <w:gridCol w:w="709"/>
        <w:gridCol w:w="1418"/>
        <w:gridCol w:w="1701"/>
        <w:gridCol w:w="992"/>
        <w:gridCol w:w="850"/>
        <w:gridCol w:w="1276"/>
        <w:gridCol w:w="992"/>
        <w:gridCol w:w="993"/>
      </w:tblGrid>
      <w:tr>
        <w:tblPrEx>
          <w:tblCellMar>
            <w:top w:w="0" w:type="dxa"/>
            <w:left w:w="108" w:type="dxa"/>
            <w:bottom w:w="0" w:type="dxa"/>
            <w:right w:w="108" w:type="dxa"/>
          </w:tblCellMar>
        </w:tblPrEx>
        <w:trPr>
          <w:trHeight w:val="577" w:hRule="atLeast"/>
          <w:del w:id="32" w:author="黄敏君" w:date="2025-12-12T16:15:21Z"/>
        </w:trPr>
        <w:tc>
          <w:tcPr>
            <w:tcW w:w="709" w:type="dxa"/>
            <w:tcBorders>
              <w:top w:val="single" w:color="auto" w:sz="8" w:space="0"/>
              <w:left w:val="single" w:color="auto" w:sz="8" w:space="0"/>
              <w:bottom w:val="single" w:color="auto" w:sz="4" w:space="0"/>
              <w:right w:val="single" w:color="auto" w:sz="4" w:space="0"/>
            </w:tcBorders>
            <w:shd w:val="clear" w:color="000000" w:fill="FFFFFF"/>
            <w:vAlign w:val="center"/>
          </w:tcPr>
          <w:p>
            <w:pPr>
              <w:widowControl/>
              <w:jc w:val="left"/>
              <w:rPr>
                <w:del w:id="33" w:author="黄敏君" w:date="2025-12-12T16:15:21Z"/>
                <w:rFonts w:ascii="Segoe UI" w:hAnsi="Segoe UI" w:cs="Segoe UI"/>
                <w:b/>
                <w:bCs/>
                <w:color w:val="0F1115"/>
                <w:kern w:val="0"/>
                <w:sz w:val="22"/>
              </w:rPr>
            </w:pPr>
            <w:del w:id="34" w:author="黄敏君" w:date="2025-12-12T16:15:21Z">
              <w:r>
                <w:rPr>
                  <w:rFonts w:ascii="Segoe UI" w:hAnsi="Segoe UI" w:cs="Segoe UI"/>
                  <w:b/>
                  <w:bCs/>
                  <w:color w:val="0F1115"/>
                  <w:kern w:val="0"/>
                  <w:sz w:val="22"/>
                </w:rPr>
                <w:delText>序号</w:delText>
              </w:r>
            </w:del>
          </w:p>
        </w:tc>
        <w:tc>
          <w:tcPr>
            <w:tcW w:w="1418" w:type="dxa"/>
            <w:tcBorders>
              <w:top w:val="single" w:color="auto" w:sz="8" w:space="0"/>
              <w:left w:val="nil"/>
              <w:bottom w:val="single" w:color="auto" w:sz="4" w:space="0"/>
              <w:right w:val="single" w:color="auto" w:sz="4" w:space="0"/>
            </w:tcBorders>
            <w:shd w:val="clear" w:color="000000" w:fill="FFFFFF"/>
            <w:vAlign w:val="center"/>
          </w:tcPr>
          <w:p>
            <w:pPr>
              <w:widowControl/>
              <w:jc w:val="left"/>
              <w:rPr>
                <w:del w:id="35" w:author="黄敏君" w:date="2025-12-12T16:15:21Z"/>
                <w:rFonts w:ascii="Segoe UI" w:hAnsi="Segoe UI" w:cs="Segoe UI"/>
                <w:b/>
                <w:bCs/>
                <w:color w:val="0F1115"/>
                <w:kern w:val="0"/>
                <w:sz w:val="22"/>
              </w:rPr>
            </w:pPr>
            <w:del w:id="36" w:author="黄敏君" w:date="2025-12-12T16:15:21Z">
              <w:r>
                <w:rPr>
                  <w:rFonts w:ascii="Segoe UI" w:hAnsi="Segoe UI" w:cs="Segoe UI"/>
                  <w:b/>
                  <w:bCs/>
                  <w:color w:val="0F1115"/>
                  <w:kern w:val="0"/>
                  <w:sz w:val="22"/>
                </w:rPr>
                <w:delText>服务名称</w:delText>
              </w:r>
            </w:del>
          </w:p>
        </w:tc>
        <w:tc>
          <w:tcPr>
            <w:tcW w:w="1701" w:type="dxa"/>
            <w:tcBorders>
              <w:top w:val="single" w:color="auto" w:sz="8" w:space="0"/>
              <w:left w:val="nil"/>
              <w:bottom w:val="single" w:color="auto" w:sz="4" w:space="0"/>
              <w:right w:val="single" w:color="auto" w:sz="4" w:space="0"/>
            </w:tcBorders>
            <w:shd w:val="clear" w:color="000000" w:fill="FFFFFF"/>
            <w:vAlign w:val="center"/>
          </w:tcPr>
          <w:p>
            <w:pPr>
              <w:widowControl/>
              <w:jc w:val="left"/>
              <w:rPr>
                <w:del w:id="37" w:author="黄敏君" w:date="2025-12-12T16:15:21Z"/>
                <w:rFonts w:ascii="Segoe UI" w:hAnsi="Segoe UI" w:cs="Segoe UI"/>
                <w:b/>
                <w:bCs/>
                <w:color w:val="0F1115"/>
                <w:kern w:val="0"/>
                <w:sz w:val="22"/>
              </w:rPr>
            </w:pPr>
            <w:del w:id="38" w:author="黄敏君" w:date="2025-12-12T16:15:21Z">
              <w:r>
                <w:rPr>
                  <w:rFonts w:ascii="Segoe UI" w:hAnsi="Segoe UI" w:cs="Segoe UI"/>
                  <w:b/>
                  <w:bCs/>
                  <w:color w:val="0F1115"/>
                  <w:kern w:val="0"/>
                  <w:sz w:val="22"/>
                </w:rPr>
                <w:delText>服务频次/规模</w:delText>
              </w:r>
            </w:del>
          </w:p>
        </w:tc>
        <w:tc>
          <w:tcPr>
            <w:tcW w:w="992" w:type="dxa"/>
            <w:tcBorders>
              <w:top w:val="single" w:color="auto" w:sz="8" w:space="0"/>
              <w:left w:val="nil"/>
              <w:bottom w:val="single" w:color="auto" w:sz="4" w:space="0"/>
              <w:right w:val="single" w:color="auto" w:sz="4" w:space="0"/>
            </w:tcBorders>
            <w:shd w:val="clear" w:color="000000" w:fill="FFFFFF"/>
            <w:vAlign w:val="center"/>
          </w:tcPr>
          <w:p>
            <w:pPr>
              <w:widowControl/>
              <w:jc w:val="left"/>
              <w:rPr>
                <w:del w:id="39" w:author="黄敏君" w:date="2025-12-12T16:15:21Z"/>
                <w:rFonts w:ascii="Segoe UI" w:hAnsi="Segoe UI" w:cs="Segoe UI"/>
                <w:b/>
                <w:bCs/>
                <w:color w:val="0F1115"/>
                <w:kern w:val="0"/>
                <w:sz w:val="22"/>
              </w:rPr>
            </w:pPr>
            <w:del w:id="40" w:author="黄敏君" w:date="2025-12-12T16:15:21Z">
              <w:r>
                <w:rPr>
                  <w:rFonts w:ascii="Segoe UI" w:hAnsi="Segoe UI" w:cs="Segoe UI"/>
                  <w:b/>
                  <w:bCs/>
                  <w:color w:val="0F1115"/>
                  <w:kern w:val="0"/>
                  <w:sz w:val="22"/>
                </w:rPr>
                <w:delText>预估投入（人天）</w:delText>
              </w:r>
            </w:del>
          </w:p>
        </w:tc>
        <w:tc>
          <w:tcPr>
            <w:tcW w:w="850" w:type="dxa"/>
            <w:tcBorders>
              <w:top w:val="single" w:color="auto" w:sz="8" w:space="0"/>
              <w:left w:val="nil"/>
              <w:bottom w:val="single" w:color="auto" w:sz="4" w:space="0"/>
              <w:right w:val="single" w:color="auto" w:sz="4" w:space="0"/>
            </w:tcBorders>
            <w:shd w:val="clear" w:color="000000" w:fill="FFFFFF"/>
            <w:vAlign w:val="center"/>
          </w:tcPr>
          <w:p>
            <w:pPr>
              <w:widowControl/>
              <w:jc w:val="left"/>
              <w:rPr>
                <w:del w:id="41" w:author="黄敏君" w:date="2025-12-12T16:15:21Z"/>
                <w:rFonts w:ascii="Segoe UI" w:hAnsi="Segoe UI" w:cs="Segoe UI"/>
                <w:b/>
                <w:bCs/>
                <w:color w:val="0F1115"/>
                <w:kern w:val="0"/>
                <w:sz w:val="22"/>
              </w:rPr>
            </w:pPr>
            <w:del w:id="42" w:author="黄敏君" w:date="2025-12-12T16:15:21Z">
              <w:r>
                <w:rPr>
                  <w:rFonts w:ascii="Segoe UI" w:hAnsi="Segoe UI" w:cs="Segoe UI"/>
                  <w:b/>
                  <w:bCs/>
                  <w:color w:val="0F1115"/>
                  <w:kern w:val="0"/>
                  <w:sz w:val="22"/>
                </w:rPr>
                <w:delText>人员级别要求</w:delText>
              </w:r>
            </w:del>
          </w:p>
        </w:tc>
        <w:tc>
          <w:tcPr>
            <w:tcW w:w="1276" w:type="dxa"/>
            <w:tcBorders>
              <w:top w:val="single" w:color="auto" w:sz="8" w:space="0"/>
              <w:left w:val="nil"/>
              <w:bottom w:val="single" w:color="auto" w:sz="4" w:space="0"/>
              <w:right w:val="single" w:color="auto" w:sz="4" w:space="0"/>
            </w:tcBorders>
            <w:shd w:val="clear" w:color="000000" w:fill="FFFFFF"/>
            <w:vAlign w:val="center"/>
          </w:tcPr>
          <w:p>
            <w:pPr>
              <w:widowControl/>
              <w:jc w:val="left"/>
              <w:rPr>
                <w:del w:id="43" w:author="黄敏君" w:date="2025-12-12T16:15:21Z"/>
                <w:rFonts w:ascii="Segoe UI" w:hAnsi="Segoe UI" w:cs="Segoe UI"/>
                <w:b/>
                <w:bCs/>
                <w:color w:val="0F1115"/>
                <w:kern w:val="0"/>
                <w:sz w:val="22"/>
              </w:rPr>
            </w:pPr>
            <w:del w:id="44" w:author="黄敏君" w:date="2025-12-12T16:15:21Z">
              <w:r>
                <w:rPr>
                  <w:rFonts w:ascii="Segoe UI" w:hAnsi="Segoe UI" w:cs="Segoe UI"/>
                  <w:b/>
                  <w:bCs/>
                  <w:color w:val="0F1115"/>
                  <w:kern w:val="0"/>
                  <w:sz w:val="22"/>
                </w:rPr>
                <w:delText>工具/软件成本（如适用）</w:delText>
              </w:r>
            </w:del>
          </w:p>
        </w:tc>
        <w:tc>
          <w:tcPr>
            <w:tcW w:w="992" w:type="dxa"/>
            <w:tcBorders>
              <w:top w:val="single" w:color="auto" w:sz="8" w:space="0"/>
              <w:left w:val="nil"/>
              <w:bottom w:val="single" w:color="auto" w:sz="4" w:space="0"/>
              <w:right w:val="single" w:color="auto" w:sz="4" w:space="0"/>
            </w:tcBorders>
            <w:shd w:val="clear" w:color="000000" w:fill="FFFFFF"/>
            <w:vAlign w:val="center"/>
          </w:tcPr>
          <w:p>
            <w:pPr>
              <w:widowControl/>
              <w:jc w:val="left"/>
              <w:rPr>
                <w:del w:id="45" w:author="黄敏君" w:date="2025-12-12T16:15:21Z"/>
                <w:rFonts w:ascii="Segoe UI" w:hAnsi="Segoe UI" w:cs="Segoe UI"/>
                <w:b/>
                <w:bCs/>
                <w:color w:val="0F1115"/>
                <w:kern w:val="0"/>
                <w:sz w:val="22"/>
              </w:rPr>
            </w:pPr>
            <w:del w:id="46" w:author="黄敏君" w:date="2025-12-12T16:15:21Z">
              <w:r>
                <w:rPr>
                  <w:rFonts w:ascii="Segoe UI" w:hAnsi="Segoe UI" w:cs="Segoe UI"/>
                  <w:b/>
                  <w:bCs/>
                  <w:color w:val="0F1115"/>
                  <w:kern w:val="0"/>
                  <w:sz w:val="22"/>
                </w:rPr>
                <w:delText>服务项单价（元）</w:delText>
              </w:r>
            </w:del>
          </w:p>
        </w:tc>
        <w:tc>
          <w:tcPr>
            <w:tcW w:w="993" w:type="dxa"/>
            <w:tcBorders>
              <w:top w:val="single" w:color="auto" w:sz="8" w:space="0"/>
              <w:left w:val="nil"/>
              <w:bottom w:val="single" w:color="auto" w:sz="4" w:space="0"/>
              <w:right w:val="single" w:color="auto" w:sz="8" w:space="0"/>
            </w:tcBorders>
            <w:shd w:val="clear" w:color="000000" w:fill="FFFFFF"/>
            <w:vAlign w:val="center"/>
          </w:tcPr>
          <w:p>
            <w:pPr>
              <w:widowControl/>
              <w:jc w:val="left"/>
              <w:rPr>
                <w:del w:id="47" w:author="黄敏君" w:date="2025-12-12T16:15:21Z"/>
                <w:rFonts w:ascii="Segoe UI" w:hAnsi="Segoe UI" w:cs="Segoe UI"/>
                <w:b/>
                <w:bCs/>
                <w:color w:val="0F1115"/>
                <w:kern w:val="0"/>
                <w:sz w:val="22"/>
              </w:rPr>
            </w:pPr>
            <w:del w:id="48" w:author="黄敏君" w:date="2025-12-12T16:15:21Z">
              <w:r>
                <w:rPr>
                  <w:rFonts w:ascii="Segoe UI" w:hAnsi="Segoe UI" w:cs="Segoe UI"/>
                  <w:b/>
                  <w:bCs/>
                  <w:color w:val="0F1115"/>
                  <w:kern w:val="0"/>
                  <w:sz w:val="22"/>
                </w:rPr>
                <w:delText>服务项小计（元）</w:delText>
              </w:r>
            </w:del>
          </w:p>
        </w:tc>
      </w:tr>
      <w:tr>
        <w:tblPrEx>
          <w:tblCellMar>
            <w:top w:w="0" w:type="dxa"/>
            <w:left w:w="108" w:type="dxa"/>
            <w:bottom w:w="0" w:type="dxa"/>
            <w:right w:w="108" w:type="dxa"/>
          </w:tblCellMar>
        </w:tblPrEx>
        <w:trPr>
          <w:trHeight w:val="660" w:hRule="atLeast"/>
          <w:del w:id="49"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50" w:author="黄敏君" w:date="2025-12-12T16:15:21Z"/>
                <w:rFonts w:ascii="Segoe UI" w:hAnsi="Segoe UI" w:cs="Segoe UI"/>
                <w:color w:val="0F1115"/>
                <w:kern w:val="0"/>
                <w:sz w:val="22"/>
              </w:rPr>
            </w:pPr>
            <w:del w:id="51" w:author="黄敏君" w:date="2025-12-12T16:15:21Z">
              <w:r>
                <w:rPr>
                  <w:rFonts w:ascii="Segoe UI" w:hAnsi="Segoe UI" w:cs="Segoe UI"/>
                  <w:color w:val="0F1115"/>
                  <w:kern w:val="0"/>
                  <w:sz w:val="22"/>
                </w:rPr>
                <w:delText>1</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52" w:author="黄敏君" w:date="2025-12-12T16:15:21Z"/>
                <w:rFonts w:ascii="Segoe UI" w:hAnsi="Segoe UI" w:cs="Segoe UI"/>
                <w:color w:val="0F1115"/>
                <w:kern w:val="0"/>
                <w:sz w:val="22"/>
              </w:rPr>
            </w:pPr>
            <w:del w:id="53" w:author="黄敏君" w:date="2025-12-12T16:15:21Z">
              <w:r>
                <w:rPr>
                  <w:rFonts w:ascii="Segoe UI" w:hAnsi="Segoe UI" w:cs="Segoe UI"/>
                  <w:color w:val="0F1115"/>
                  <w:kern w:val="0"/>
                  <w:sz w:val="22"/>
                </w:rPr>
                <w:delText>第三方渗透测试服务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54" w:author="黄敏君" w:date="2025-12-12T16:15:21Z"/>
                <w:rFonts w:ascii="Segoe UI" w:hAnsi="Segoe UI" w:cs="Segoe UI"/>
                <w:color w:val="0F1115"/>
                <w:kern w:val="0"/>
                <w:sz w:val="22"/>
              </w:rPr>
            </w:pPr>
            <w:del w:id="55" w:author="黄敏君" w:date="2025-12-12T16:15:21Z">
              <w:r>
                <w:rPr>
                  <w:rFonts w:ascii="Segoe UI" w:hAnsi="Segoe UI" w:cs="Segoe UI"/>
                  <w:color w:val="0F1115"/>
                  <w:kern w:val="0"/>
                  <w:sz w:val="22"/>
                </w:rPr>
                <w:delText>40次/年 (20个系统×2次)</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56" w:author="黄敏君" w:date="2025-12-12T16:15:21Z"/>
                <w:rFonts w:ascii="Segoe UI" w:hAnsi="Segoe UI" w:cs="Segoe UI"/>
                <w:color w:val="0F1115"/>
                <w:kern w:val="0"/>
                <w:sz w:val="22"/>
              </w:rPr>
            </w:pPr>
            <w:del w:id="57"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58" w:author="黄敏君" w:date="2025-12-12T16:15:21Z"/>
                <w:rFonts w:ascii="Segoe UI" w:hAnsi="Segoe UI" w:cs="Segoe UI"/>
                <w:color w:val="0F1115"/>
                <w:kern w:val="0"/>
                <w:sz w:val="22"/>
              </w:rPr>
            </w:pPr>
            <w:del w:id="59"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60" w:author="黄敏君" w:date="2025-12-12T16:15:21Z"/>
                <w:rFonts w:ascii="Segoe UI" w:hAnsi="Segoe UI" w:cs="Segoe UI"/>
                <w:color w:val="0F1115"/>
                <w:kern w:val="0"/>
                <w:sz w:val="22"/>
              </w:rPr>
            </w:pPr>
            <w:del w:id="61"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62" w:author="黄敏君" w:date="2025-12-12T16:15:21Z"/>
                <w:rFonts w:ascii="Segoe UI" w:hAnsi="Segoe UI" w:cs="Segoe UI"/>
                <w:color w:val="0F1115"/>
                <w:kern w:val="0"/>
                <w:sz w:val="22"/>
              </w:rPr>
            </w:pPr>
            <w:del w:id="63"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64" w:author="黄敏君" w:date="2025-12-12T16:15:21Z"/>
                <w:rFonts w:ascii="Segoe UI" w:hAnsi="Segoe UI" w:cs="Segoe UI"/>
                <w:color w:val="0F1115"/>
                <w:kern w:val="0"/>
                <w:sz w:val="22"/>
              </w:rPr>
            </w:pPr>
            <w:del w:id="65"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66"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67" w:author="黄敏君" w:date="2025-12-12T16:15:21Z"/>
                <w:rFonts w:ascii="Segoe UI" w:hAnsi="Segoe UI" w:cs="Segoe UI"/>
                <w:color w:val="0F1115"/>
                <w:kern w:val="0"/>
                <w:sz w:val="22"/>
              </w:rPr>
            </w:pPr>
            <w:del w:id="68" w:author="黄敏君" w:date="2025-12-12T16:15:21Z">
              <w:r>
                <w:rPr>
                  <w:rFonts w:ascii="Segoe UI" w:hAnsi="Segoe UI" w:cs="Segoe UI"/>
                  <w:color w:val="0F1115"/>
                  <w:kern w:val="0"/>
                  <w:sz w:val="22"/>
                </w:rPr>
                <w:delText>2</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69" w:author="黄敏君" w:date="2025-12-12T16:15:21Z"/>
                <w:rFonts w:ascii="Segoe UI" w:hAnsi="Segoe UI" w:cs="Segoe UI"/>
                <w:color w:val="0F1115"/>
                <w:kern w:val="0"/>
                <w:sz w:val="22"/>
              </w:rPr>
            </w:pPr>
            <w:del w:id="70" w:author="黄敏君" w:date="2025-12-12T16:15:21Z">
              <w:r>
                <w:rPr>
                  <w:rFonts w:ascii="Segoe UI" w:hAnsi="Segoe UI" w:cs="Segoe UI"/>
                  <w:color w:val="0F1115"/>
                  <w:kern w:val="0"/>
                  <w:sz w:val="22"/>
                </w:rPr>
                <w:delText>漏洞扫描服务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71" w:author="黄敏君" w:date="2025-12-12T16:15:21Z"/>
                <w:rFonts w:ascii="Segoe UI" w:hAnsi="Segoe UI" w:cs="Segoe UI"/>
                <w:color w:val="0F1115"/>
                <w:kern w:val="0"/>
                <w:sz w:val="22"/>
              </w:rPr>
            </w:pPr>
            <w:del w:id="72" w:author="黄敏君" w:date="2025-12-12T16:15:21Z">
              <w:r>
                <w:rPr>
                  <w:rFonts w:ascii="Segoe UI" w:hAnsi="Segoe UI" w:cs="Segoe UI"/>
                  <w:color w:val="0F1115"/>
                  <w:kern w:val="0"/>
                  <w:sz w:val="22"/>
                </w:rPr>
                <w:delText>4次/年 (全覆盖)</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73" w:author="黄敏君" w:date="2025-12-12T16:15:21Z"/>
                <w:rFonts w:ascii="Segoe UI" w:hAnsi="Segoe UI" w:cs="Segoe UI"/>
                <w:color w:val="0F1115"/>
                <w:kern w:val="0"/>
                <w:sz w:val="22"/>
              </w:rPr>
            </w:pPr>
            <w:del w:id="74"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75" w:author="黄敏君" w:date="2025-12-12T16:15:21Z"/>
                <w:rFonts w:ascii="Segoe UI" w:hAnsi="Segoe UI" w:cs="Segoe UI"/>
                <w:color w:val="0F1115"/>
                <w:kern w:val="0"/>
                <w:sz w:val="22"/>
              </w:rPr>
            </w:pPr>
            <w:del w:id="76"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77" w:author="黄敏君" w:date="2025-12-12T16:15:21Z"/>
                <w:rFonts w:ascii="Segoe UI" w:hAnsi="Segoe UI" w:cs="Segoe UI"/>
                <w:color w:val="0F1115"/>
                <w:kern w:val="0"/>
                <w:sz w:val="22"/>
              </w:rPr>
            </w:pPr>
            <w:del w:id="78"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79" w:author="黄敏君" w:date="2025-12-12T16:15:21Z"/>
                <w:rFonts w:ascii="Segoe UI" w:hAnsi="Segoe UI" w:cs="Segoe UI"/>
                <w:color w:val="0F1115"/>
                <w:kern w:val="0"/>
                <w:sz w:val="22"/>
              </w:rPr>
            </w:pPr>
            <w:del w:id="80"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81" w:author="黄敏君" w:date="2025-12-12T16:15:21Z"/>
                <w:rFonts w:ascii="Segoe UI" w:hAnsi="Segoe UI" w:cs="Segoe UI"/>
                <w:color w:val="0F1115"/>
                <w:kern w:val="0"/>
                <w:sz w:val="22"/>
              </w:rPr>
            </w:pPr>
            <w:del w:id="82"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330" w:hRule="atLeast"/>
          <w:del w:id="83"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84" w:author="黄敏君" w:date="2025-12-12T16:15:21Z"/>
                <w:rFonts w:ascii="Segoe UI" w:hAnsi="Segoe UI" w:cs="Segoe UI"/>
                <w:color w:val="0F1115"/>
                <w:kern w:val="0"/>
                <w:sz w:val="22"/>
              </w:rPr>
            </w:pPr>
            <w:del w:id="85" w:author="黄敏君" w:date="2025-12-12T16:15:21Z">
              <w:r>
                <w:rPr>
                  <w:rFonts w:ascii="Segoe UI" w:hAnsi="Segoe UI" w:cs="Segoe UI"/>
                  <w:color w:val="0F1115"/>
                  <w:kern w:val="0"/>
                  <w:sz w:val="22"/>
                </w:rPr>
                <w:delText>3</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86" w:author="黄敏君" w:date="2025-12-12T16:15:21Z"/>
                <w:rFonts w:ascii="Segoe UI" w:hAnsi="Segoe UI" w:cs="Segoe UI"/>
                <w:color w:val="0F1115"/>
                <w:kern w:val="0"/>
                <w:sz w:val="22"/>
              </w:rPr>
            </w:pPr>
            <w:del w:id="87" w:author="黄敏君" w:date="2025-12-12T16:15:21Z">
              <w:r>
                <w:rPr>
                  <w:rFonts w:ascii="Segoe UI" w:hAnsi="Segoe UI" w:cs="Segoe UI"/>
                  <w:color w:val="0F1115"/>
                  <w:kern w:val="0"/>
                  <w:sz w:val="22"/>
                </w:rPr>
                <w:delText>资产梳理服务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88" w:author="黄敏君" w:date="2025-12-12T16:15:21Z"/>
                <w:rFonts w:ascii="Segoe UI" w:hAnsi="Segoe UI" w:cs="Segoe UI"/>
                <w:color w:val="0F1115"/>
                <w:kern w:val="0"/>
                <w:sz w:val="22"/>
              </w:rPr>
            </w:pPr>
            <w:del w:id="89" w:author="黄敏君" w:date="2025-12-12T16:15:21Z">
              <w:r>
                <w:rPr>
                  <w:rFonts w:ascii="Segoe UI" w:hAnsi="Segoe UI" w:cs="Segoe UI"/>
                  <w:color w:val="0F1115"/>
                  <w:kern w:val="0"/>
                  <w:sz w:val="22"/>
                </w:rPr>
                <w:delText>1次/年</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90" w:author="黄敏君" w:date="2025-12-12T16:15:21Z"/>
                <w:rFonts w:ascii="Segoe UI" w:hAnsi="Segoe UI" w:cs="Segoe UI"/>
                <w:color w:val="0F1115"/>
                <w:kern w:val="0"/>
                <w:sz w:val="22"/>
              </w:rPr>
            </w:pPr>
            <w:del w:id="91"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92" w:author="黄敏君" w:date="2025-12-12T16:15:21Z"/>
                <w:rFonts w:ascii="Segoe UI" w:hAnsi="Segoe UI" w:cs="Segoe UI"/>
                <w:color w:val="0F1115"/>
                <w:kern w:val="0"/>
                <w:sz w:val="22"/>
              </w:rPr>
            </w:pPr>
            <w:del w:id="93"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94" w:author="黄敏君" w:date="2025-12-12T16:15:21Z"/>
                <w:rFonts w:ascii="Segoe UI" w:hAnsi="Segoe UI" w:cs="Segoe UI"/>
                <w:color w:val="0F1115"/>
                <w:kern w:val="0"/>
                <w:sz w:val="22"/>
              </w:rPr>
            </w:pPr>
            <w:del w:id="95"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96" w:author="黄敏君" w:date="2025-12-12T16:15:21Z"/>
                <w:rFonts w:ascii="Segoe UI" w:hAnsi="Segoe UI" w:cs="Segoe UI"/>
                <w:color w:val="0F1115"/>
                <w:kern w:val="0"/>
                <w:sz w:val="22"/>
              </w:rPr>
            </w:pPr>
            <w:del w:id="97"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98" w:author="黄敏君" w:date="2025-12-12T16:15:21Z"/>
                <w:rFonts w:ascii="Segoe UI" w:hAnsi="Segoe UI" w:cs="Segoe UI"/>
                <w:color w:val="0F1115"/>
                <w:kern w:val="0"/>
                <w:sz w:val="22"/>
              </w:rPr>
            </w:pPr>
            <w:del w:id="99"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330" w:hRule="atLeast"/>
          <w:del w:id="100"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101" w:author="黄敏君" w:date="2025-12-12T16:15:21Z"/>
                <w:rFonts w:ascii="Segoe UI" w:hAnsi="Segoe UI" w:cs="Segoe UI"/>
                <w:color w:val="0F1115"/>
                <w:kern w:val="0"/>
                <w:sz w:val="22"/>
              </w:rPr>
            </w:pPr>
            <w:del w:id="102" w:author="黄敏君" w:date="2025-12-12T16:15:21Z">
              <w:r>
                <w:rPr>
                  <w:rFonts w:ascii="Segoe UI" w:hAnsi="Segoe UI" w:cs="Segoe UI"/>
                  <w:color w:val="0F1115"/>
                  <w:kern w:val="0"/>
                  <w:sz w:val="22"/>
                </w:rPr>
                <w:delText>4</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103" w:author="黄敏君" w:date="2025-12-12T16:15:21Z"/>
                <w:rFonts w:ascii="Segoe UI" w:hAnsi="Segoe UI" w:cs="Segoe UI"/>
                <w:color w:val="0F1115"/>
                <w:kern w:val="0"/>
                <w:sz w:val="22"/>
              </w:rPr>
            </w:pPr>
            <w:del w:id="104" w:author="黄敏君" w:date="2025-12-12T16:15:21Z">
              <w:r>
                <w:rPr>
                  <w:rFonts w:ascii="Segoe UI" w:hAnsi="Segoe UI" w:cs="Segoe UI"/>
                  <w:color w:val="0F1115"/>
                  <w:kern w:val="0"/>
                  <w:sz w:val="22"/>
                </w:rPr>
                <w:delText>安全巡检服务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105" w:author="黄敏君" w:date="2025-12-12T16:15:21Z"/>
                <w:rFonts w:ascii="Segoe UI" w:hAnsi="Segoe UI" w:cs="Segoe UI"/>
                <w:color w:val="0F1115"/>
                <w:kern w:val="0"/>
                <w:sz w:val="22"/>
              </w:rPr>
            </w:pPr>
            <w:del w:id="106" w:author="黄敏君" w:date="2025-12-12T16:15:21Z">
              <w:r>
                <w:rPr>
                  <w:rFonts w:ascii="Segoe UI" w:hAnsi="Segoe UI" w:cs="Segoe UI"/>
                  <w:color w:val="0F1115"/>
                  <w:kern w:val="0"/>
                  <w:sz w:val="22"/>
                </w:rPr>
                <w:delText>4次/年</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07" w:author="黄敏君" w:date="2025-12-12T16:15:21Z"/>
                <w:rFonts w:ascii="Segoe UI" w:hAnsi="Segoe UI" w:cs="Segoe UI"/>
                <w:color w:val="0F1115"/>
                <w:kern w:val="0"/>
                <w:sz w:val="22"/>
              </w:rPr>
            </w:pPr>
            <w:del w:id="108"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109" w:author="黄敏君" w:date="2025-12-12T16:15:21Z"/>
                <w:rFonts w:ascii="Segoe UI" w:hAnsi="Segoe UI" w:cs="Segoe UI"/>
                <w:color w:val="0F1115"/>
                <w:kern w:val="0"/>
                <w:sz w:val="22"/>
              </w:rPr>
            </w:pPr>
            <w:del w:id="110"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111" w:author="黄敏君" w:date="2025-12-12T16:15:21Z"/>
                <w:rFonts w:ascii="Segoe UI" w:hAnsi="Segoe UI" w:cs="Segoe UI"/>
                <w:color w:val="0F1115"/>
                <w:kern w:val="0"/>
                <w:sz w:val="22"/>
              </w:rPr>
            </w:pPr>
            <w:del w:id="112"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13" w:author="黄敏君" w:date="2025-12-12T16:15:21Z"/>
                <w:rFonts w:ascii="Segoe UI" w:hAnsi="Segoe UI" w:cs="Segoe UI"/>
                <w:color w:val="0F1115"/>
                <w:kern w:val="0"/>
                <w:sz w:val="22"/>
              </w:rPr>
            </w:pPr>
            <w:del w:id="114"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115" w:author="黄敏君" w:date="2025-12-12T16:15:21Z"/>
                <w:rFonts w:ascii="Segoe UI" w:hAnsi="Segoe UI" w:cs="Segoe UI"/>
                <w:color w:val="0F1115"/>
                <w:kern w:val="0"/>
                <w:sz w:val="22"/>
              </w:rPr>
            </w:pPr>
            <w:del w:id="116"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117"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118" w:author="黄敏君" w:date="2025-12-12T16:15:21Z"/>
                <w:rFonts w:ascii="Segoe UI" w:hAnsi="Segoe UI" w:cs="Segoe UI"/>
                <w:color w:val="0F1115"/>
                <w:kern w:val="0"/>
                <w:sz w:val="22"/>
              </w:rPr>
            </w:pPr>
            <w:del w:id="119" w:author="黄敏君" w:date="2025-12-12T16:15:21Z">
              <w:r>
                <w:rPr>
                  <w:rFonts w:ascii="Segoe UI" w:hAnsi="Segoe UI" w:cs="Segoe UI"/>
                  <w:color w:val="0F1115"/>
                  <w:kern w:val="0"/>
                  <w:sz w:val="22"/>
                </w:rPr>
                <w:delText>5</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120" w:author="黄敏君" w:date="2025-12-12T16:15:21Z"/>
                <w:rFonts w:ascii="Segoe UI" w:hAnsi="Segoe UI" w:cs="Segoe UI"/>
                <w:color w:val="0F1115"/>
                <w:kern w:val="0"/>
                <w:sz w:val="22"/>
              </w:rPr>
            </w:pPr>
            <w:del w:id="121" w:author="黄敏君" w:date="2025-12-12T16:15:21Z">
              <w:r>
                <w:rPr>
                  <w:rFonts w:ascii="Segoe UI" w:hAnsi="Segoe UI" w:cs="Segoe UI"/>
                  <w:color w:val="0F1115"/>
                  <w:kern w:val="0"/>
                  <w:sz w:val="22"/>
                </w:rPr>
                <w:delText>基线检查与加固服务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122" w:author="黄敏君" w:date="2025-12-12T16:15:21Z"/>
                <w:rFonts w:ascii="Segoe UI" w:hAnsi="Segoe UI" w:cs="Segoe UI"/>
                <w:color w:val="0F1115"/>
                <w:kern w:val="0"/>
                <w:sz w:val="22"/>
              </w:rPr>
            </w:pPr>
            <w:del w:id="123" w:author="黄敏君" w:date="2025-12-12T16:15:21Z">
              <w:r>
                <w:rPr>
                  <w:rFonts w:ascii="Segoe UI" w:hAnsi="Segoe UI" w:cs="Segoe UI"/>
                  <w:color w:val="0F1115"/>
                  <w:kern w:val="0"/>
                  <w:sz w:val="22"/>
                </w:rPr>
                <w:delText>4次/年</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24" w:author="黄敏君" w:date="2025-12-12T16:15:21Z"/>
                <w:rFonts w:ascii="Segoe UI" w:hAnsi="Segoe UI" w:cs="Segoe UI"/>
                <w:color w:val="0F1115"/>
                <w:kern w:val="0"/>
                <w:sz w:val="22"/>
              </w:rPr>
            </w:pPr>
            <w:del w:id="125"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126" w:author="黄敏君" w:date="2025-12-12T16:15:21Z"/>
                <w:rFonts w:ascii="Segoe UI" w:hAnsi="Segoe UI" w:cs="Segoe UI"/>
                <w:color w:val="0F1115"/>
                <w:kern w:val="0"/>
                <w:sz w:val="22"/>
              </w:rPr>
            </w:pPr>
            <w:del w:id="127"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128" w:author="黄敏君" w:date="2025-12-12T16:15:21Z"/>
                <w:rFonts w:ascii="Segoe UI" w:hAnsi="Segoe UI" w:cs="Segoe UI"/>
                <w:color w:val="0F1115"/>
                <w:kern w:val="0"/>
                <w:sz w:val="22"/>
              </w:rPr>
            </w:pPr>
            <w:del w:id="129"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30" w:author="黄敏君" w:date="2025-12-12T16:15:21Z"/>
                <w:rFonts w:ascii="Segoe UI" w:hAnsi="Segoe UI" w:cs="Segoe UI"/>
                <w:color w:val="0F1115"/>
                <w:kern w:val="0"/>
                <w:sz w:val="22"/>
              </w:rPr>
            </w:pPr>
            <w:del w:id="131"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132" w:author="黄敏君" w:date="2025-12-12T16:15:21Z"/>
                <w:rFonts w:ascii="Segoe UI" w:hAnsi="Segoe UI" w:cs="Segoe UI"/>
                <w:color w:val="0F1115"/>
                <w:kern w:val="0"/>
                <w:sz w:val="22"/>
              </w:rPr>
            </w:pPr>
            <w:del w:id="133"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134"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135" w:author="黄敏君" w:date="2025-12-12T16:15:21Z"/>
                <w:rFonts w:ascii="Segoe UI" w:hAnsi="Segoe UI" w:cs="Segoe UI"/>
                <w:color w:val="0F1115"/>
                <w:kern w:val="0"/>
                <w:sz w:val="22"/>
              </w:rPr>
            </w:pPr>
            <w:del w:id="136" w:author="黄敏君" w:date="2025-12-12T16:15:21Z">
              <w:r>
                <w:rPr>
                  <w:rFonts w:ascii="Segoe UI" w:hAnsi="Segoe UI" w:cs="Segoe UI"/>
                  <w:color w:val="0F1115"/>
                  <w:kern w:val="0"/>
                  <w:sz w:val="22"/>
                </w:rPr>
                <w:delText>6</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137" w:author="黄敏君" w:date="2025-12-12T16:15:21Z"/>
                <w:rFonts w:ascii="Segoe UI" w:hAnsi="Segoe UI" w:cs="Segoe UI"/>
                <w:color w:val="0F1115"/>
                <w:kern w:val="0"/>
                <w:sz w:val="22"/>
              </w:rPr>
            </w:pPr>
            <w:del w:id="138" w:author="黄敏君" w:date="2025-12-12T16:15:21Z">
              <w:r>
                <w:rPr>
                  <w:rFonts w:ascii="Segoe UI" w:hAnsi="Segoe UI" w:cs="Segoe UI"/>
                  <w:color w:val="0F1115"/>
                  <w:kern w:val="0"/>
                  <w:sz w:val="22"/>
                </w:rPr>
                <w:delText>重要时期保障服务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139" w:author="黄敏君" w:date="2025-12-12T16:15:21Z"/>
                <w:rFonts w:ascii="Segoe UI" w:hAnsi="Segoe UI" w:cs="Segoe UI"/>
                <w:color w:val="0F1115"/>
                <w:kern w:val="0"/>
                <w:sz w:val="22"/>
              </w:rPr>
            </w:pPr>
            <w:del w:id="140" w:author="黄敏君" w:date="2025-12-12T16:15:21Z">
              <w:r>
                <w:rPr>
                  <w:rFonts w:ascii="Segoe UI" w:hAnsi="Segoe UI" w:cs="Segoe UI"/>
                  <w:color w:val="0F1115"/>
                  <w:kern w:val="0"/>
                  <w:sz w:val="22"/>
                </w:rPr>
                <w:delText>2次/年</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41" w:author="黄敏君" w:date="2025-12-12T16:15:21Z"/>
                <w:rFonts w:ascii="Segoe UI" w:hAnsi="Segoe UI" w:cs="Segoe UI"/>
                <w:color w:val="0F1115"/>
                <w:kern w:val="0"/>
                <w:sz w:val="22"/>
              </w:rPr>
            </w:pPr>
            <w:del w:id="142"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143" w:author="黄敏君" w:date="2025-12-12T16:15:21Z"/>
                <w:rFonts w:ascii="Segoe UI" w:hAnsi="Segoe UI" w:cs="Segoe UI"/>
                <w:color w:val="0F1115"/>
                <w:kern w:val="0"/>
                <w:sz w:val="22"/>
              </w:rPr>
            </w:pPr>
            <w:del w:id="144"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145" w:author="黄敏君" w:date="2025-12-12T16:15:21Z"/>
                <w:rFonts w:ascii="Segoe UI" w:hAnsi="Segoe UI" w:cs="Segoe UI"/>
                <w:color w:val="0F1115"/>
                <w:kern w:val="0"/>
                <w:sz w:val="22"/>
              </w:rPr>
            </w:pPr>
            <w:del w:id="146"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47" w:author="黄敏君" w:date="2025-12-12T16:15:21Z"/>
                <w:rFonts w:ascii="Segoe UI" w:hAnsi="Segoe UI" w:cs="Segoe UI"/>
                <w:color w:val="0F1115"/>
                <w:kern w:val="0"/>
                <w:sz w:val="22"/>
              </w:rPr>
            </w:pPr>
            <w:del w:id="148"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149" w:author="黄敏君" w:date="2025-12-12T16:15:21Z"/>
                <w:rFonts w:ascii="Segoe UI" w:hAnsi="Segoe UI" w:cs="Segoe UI"/>
                <w:color w:val="0F1115"/>
                <w:kern w:val="0"/>
                <w:sz w:val="22"/>
              </w:rPr>
            </w:pPr>
            <w:del w:id="150"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151"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152" w:author="黄敏君" w:date="2025-12-12T16:15:21Z"/>
                <w:rFonts w:ascii="Segoe UI" w:hAnsi="Segoe UI" w:cs="Segoe UI"/>
                <w:color w:val="0F1115"/>
                <w:kern w:val="0"/>
                <w:sz w:val="22"/>
              </w:rPr>
            </w:pPr>
            <w:del w:id="153" w:author="黄敏君" w:date="2025-12-12T16:15:21Z">
              <w:r>
                <w:rPr>
                  <w:rFonts w:ascii="Segoe UI" w:hAnsi="Segoe UI" w:cs="Segoe UI"/>
                  <w:color w:val="0F1115"/>
                  <w:kern w:val="0"/>
                  <w:sz w:val="22"/>
                </w:rPr>
                <w:delText>7</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154" w:author="黄敏君" w:date="2025-12-12T16:15:21Z"/>
                <w:rFonts w:ascii="Segoe UI" w:hAnsi="Segoe UI" w:cs="Segoe UI"/>
                <w:color w:val="0F1115"/>
                <w:kern w:val="0"/>
                <w:sz w:val="22"/>
              </w:rPr>
            </w:pPr>
            <w:del w:id="155" w:author="黄敏君" w:date="2025-12-12T16:15:21Z">
              <w:r>
                <w:rPr>
                  <w:rFonts w:ascii="Segoe UI" w:hAnsi="Segoe UI" w:cs="Segoe UI"/>
                  <w:color w:val="0F1115"/>
                  <w:kern w:val="0"/>
                  <w:sz w:val="22"/>
                </w:rPr>
                <w:delText>新系统上线检测服务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156" w:author="黄敏君" w:date="2025-12-12T16:15:21Z"/>
                <w:rFonts w:ascii="Segoe UI" w:hAnsi="Segoe UI" w:cs="Segoe UI"/>
                <w:color w:val="0F1115"/>
                <w:kern w:val="0"/>
                <w:sz w:val="22"/>
              </w:rPr>
            </w:pPr>
            <w:del w:id="157" w:author="黄敏君" w:date="2025-12-12T16:15:21Z">
              <w:r>
                <w:rPr>
                  <w:rFonts w:ascii="Segoe UI" w:hAnsi="Segoe UI" w:cs="Segoe UI"/>
                  <w:color w:val="0F1115"/>
                  <w:kern w:val="0"/>
                  <w:sz w:val="22"/>
                </w:rPr>
                <w:delText>按实际发生 (可列预估)</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58" w:author="黄敏君" w:date="2025-12-12T16:15:21Z"/>
                <w:rFonts w:ascii="Segoe UI" w:hAnsi="Segoe UI" w:cs="Segoe UI"/>
                <w:color w:val="0F1115"/>
                <w:kern w:val="0"/>
                <w:sz w:val="22"/>
              </w:rPr>
            </w:pPr>
            <w:del w:id="159"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160" w:author="黄敏君" w:date="2025-12-12T16:15:21Z"/>
                <w:rFonts w:ascii="Segoe UI" w:hAnsi="Segoe UI" w:cs="Segoe UI"/>
                <w:color w:val="0F1115"/>
                <w:kern w:val="0"/>
                <w:sz w:val="22"/>
              </w:rPr>
            </w:pPr>
            <w:del w:id="161"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162" w:author="黄敏君" w:date="2025-12-12T16:15:21Z"/>
                <w:rFonts w:ascii="Segoe UI" w:hAnsi="Segoe UI" w:cs="Segoe UI"/>
                <w:color w:val="0F1115"/>
                <w:kern w:val="0"/>
                <w:sz w:val="22"/>
              </w:rPr>
            </w:pPr>
            <w:del w:id="163"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64" w:author="黄敏君" w:date="2025-12-12T16:15:21Z"/>
                <w:rFonts w:ascii="Segoe UI" w:hAnsi="Segoe UI" w:cs="Segoe UI"/>
                <w:color w:val="0F1115"/>
                <w:kern w:val="0"/>
                <w:sz w:val="22"/>
              </w:rPr>
            </w:pPr>
            <w:del w:id="165"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166" w:author="黄敏君" w:date="2025-12-12T16:15:21Z"/>
                <w:rFonts w:ascii="Segoe UI" w:hAnsi="Segoe UI" w:cs="Segoe UI"/>
                <w:color w:val="0F1115"/>
                <w:kern w:val="0"/>
                <w:sz w:val="22"/>
              </w:rPr>
            </w:pPr>
            <w:del w:id="167"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168"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169" w:author="黄敏君" w:date="2025-12-12T16:15:21Z"/>
                <w:rFonts w:ascii="Segoe UI" w:hAnsi="Segoe UI" w:cs="Segoe UI"/>
                <w:color w:val="0F1115"/>
                <w:kern w:val="0"/>
                <w:sz w:val="22"/>
              </w:rPr>
            </w:pPr>
            <w:del w:id="170" w:author="黄敏君" w:date="2025-12-12T16:15:21Z">
              <w:r>
                <w:rPr>
                  <w:rFonts w:ascii="Segoe UI" w:hAnsi="Segoe UI" w:cs="Segoe UI"/>
                  <w:color w:val="0F1115"/>
                  <w:kern w:val="0"/>
                  <w:sz w:val="22"/>
                </w:rPr>
                <w:delText>8</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171" w:author="黄敏君" w:date="2025-12-12T16:15:21Z"/>
                <w:rFonts w:ascii="Segoe UI" w:hAnsi="Segoe UI" w:cs="Segoe UI"/>
                <w:color w:val="0F1115"/>
                <w:kern w:val="0"/>
                <w:sz w:val="22"/>
              </w:rPr>
            </w:pPr>
            <w:del w:id="172" w:author="黄敏君" w:date="2025-12-12T16:15:21Z">
              <w:r>
                <w:rPr>
                  <w:rFonts w:ascii="Segoe UI" w:hAnsi="Segoe UI" w:cs="Segoe UI"/>
                  <w:color w:val="0F1115"/>
                  <w:kern w:val="0"/>
                  <w:sz w:val="22"/>
                </w:rPr>
                <w:delText>7*24安全监测分析服务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173" w:author="黄敏君" w:date="2025-12-12T16:15:21Z"/>
                <w:rFonts w:ascii="Segoe UI" w:hAnsi="Segoe UI" w:cs="Segoe UI"/>
                <w:color w:val="0F1115"/>
                <w:kern w:val="0"/>
                <w:sz w:val="22"/>
              </w:rPr>
            </w:pPr>
            <w:del w:id="174" w:author="黄敏君" w:date="2025-12-12T16:15:21Z">
              <w:r>
                <w:rPr>
                  <w:rFonts w:ascii="Segoe UI" w:hAnsi="Segoe UI" w:cs="Segoe UI"/>
                  <w:color w:val="0F1115"/>
                  <w:kern w:val="0"/>
                  <w:sz w:val="22"/>
                </w:rPr>
                <w:delText>1年</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75" w:author="黄敏君" w:date="2025-12-12T16:15:21Z"/>
                <w:rFonts w:ascii="Segoe UI" w:hAnsi="Segoe UI" w:cs="Segoe UI"/>
                <w:color w:val="0F1115"/>
                <w:kern w:val="0"/>
                <w:sz w:val="22"/>
              </w:rPr>
            </w:pPr>
            <w:del w:id="176"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177" w:author="黄敏君" w:date="2025-12-12T16:15:21Z"/>
                <w:rFonts w:ascii="Segoe UI" w:hAnsi="Segoe UI" w:cs="Segoe UI"/>
                <w:color w:val="0F1115"/>
                <w:kern w:val="0"/>
                <w:sz w:val="22"/>
              </w:rPr>
            </w:pPr>
            <w:del w:id="178"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179" w:author="黄敏君" w:date="2025-12-12T16:15:21Z"/>
                <w:rFonts w:ascii="Segoe UI" w:hAnsi="Segoe UI" w:cs="Segoe UI"/>
                <w:color w:val="0F1115"/>
                <w:kern w:val="0"/>
                <w:sz w:val="22"/>
              </w:rPr>
            </w:pPr>
            <w:del w:id="180"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81" w:author="黄敏君" w:date="2025-12-12T16:15:21Z"/>
                <w:rFonts w:ascii="Segoe UI" w:hAnsi="Segoe UI" w:cs="Segoe UI"/>
                <w:color w:val="0F1115"/>
                <w:kern w:val="0"/>
                <w:sz w:val="22"/>
              </w:rPr>
            </w:pPr>
            <w:del w:id="182"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183" w:author="黄敏君" w:date="2025-12-12T16:15:21Z"/>
                <w:rFonts w:ascii="Segoe UI" w:hAnsi="Segoe UI" w:cs="Segoe UI"/>
                <w:color w:val="0F1115"/>
                <w:kern w:val="0"/>
                <w:sz w:val="22"/>
              </w:rPr>
            </w:pPr>
            <w:del w:id="184"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185"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186" w:author="黄敏君" w:date="2025-12-12T16:15:21Z"/>
                <w:rFonts w:ascii="Segoe UI" w:hAnsi="Segoe UI" w:cs="Segoe UI"/>
                <w:color w:val="0F1115"/>
                <w:kern w:val="0"/>
                <w:sz w:val="22"/>
              </w:rPr>
            </w:pPr>
            <w:del w:id="187" w:author="黄敏君" w:date="2025-12-12T16:15:21Z">
              <w:r>
                <w:rPr>
                  <w:rFonts w:ascii="Segoe UI" w:hAnsi="Segoe UI" w:cs="Segoe UI"/>
                  <w:color w:val="0F1115"/>
                  <w:kern w:val="0"/>
                  <w:sz w:val="22"/>
                </w:rPr>
                <w:delText>9</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188" w:author="黄敏君" w:date="2025-12-12T16:15:21Z"/>
                <w:rFonts w:ascii="Segoe UI" w:hAnsi="Segoe UI" w:cs="Segoe UI"/>
                <w:color w:val="0F1115"/>
                <w:kern w:val="0"/>
                <w:sz w:val="22"/>
              </w:rPr>
            </w:pPr>
            <w:del w:id="189" w:author="黄敏君" w:date="2025-12-12T16:15:21Z">
              <w:r>
                <w:rPr>
                  <w:rFonts w:ascii="Segoe UI" w:hAnsi="Segoe UI" w:cs="Segoe UI"/>
                  <w:color w:val="0F1115"/>
                  <w:kern w:val="0"/>
                  <w:sz w:val="22"/>
                </w:rPr>
                <w:delText>应急响应服务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190" w:author="黄敏君" w:date="2025-12-12T16:15:21Z"/>
                <w:rFonts w:ascii="Segoe UI" w:hAnsi="Segoe UI" w:cs="Segoe UI"/>
                <w:color w:val="0F1115"/>
                <w:kern w:val="0"/>
                <w:sz w:val="22"/>
              </w:rPr>
            </w:pPr>
            <w:del w:id="191" w:author="黄敏君" w:date="2025-12-12T16:15:21Z">
              <w:r>
                <w:rPr>
                  <w:rFonts w:ascii="Segoe UI" w:hAnsi="Segoe UI" w:cs="Segoe UI"/>
                  <w:color w:val="0F1115"/>
                  <w:kern w:val="0"/>
                  <w:sz w:val="22"/>
                </w:rPr>
                <w:delText>按实际发生 (可列预估)</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92" w:author="黄敏君" w:date="2025-12-12T16:15:21Z"/>
                <w:rFonts w:ascii="Segoe UI" w:hAnsi="Segoe UI" w:cs="Segoe UI"/>
                <w:color w:val="0F1115"/>
                <w:kern w:val="0"/>
                <w:sz w:val="22"/>
              </w:rPr>
            </w:pPr>
            <w:del w:id="193"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194" w:author="黄敏君" w:date="2025-12-12T16:15:21Z"/>
                <w:rFonts w:ascii="Segoe UI" w:hAnsi="Segoe UI" w:cs="Segoe UI"/>
                <w:color w:val="0F1115"/>
                <w:kern w:val="0"/>
                <w:sz w:val="22"/>
              </w:rPr>
            </w:pPr>
            <w:del w:id="195"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196" w:author="黄敏君" w:date="2025-12-12T16:15:21Z"/>
                <w:rFonts w:ascii="Segoe UI" w:hAnsi="Segoe UI" w:cs="Segoe UI"/>
                <w:color w:val="0F1115"/>
                <w:kern w:val="0"/>
                <w:sz w:val="22"/>
              </w:rPr>
            </w:pPr>
            <w:del w:id="197"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198" w:author="黄敏君" w:date="2025-12-12T16:15:21Z"/>
                <w:rFonts w:ascii="Segoe UI" w:hAnsi="Segoe UI" w:cs="Segoe UI"/>
                <w:color w:val="0F1115"/>
                <w:kern w:val="0"/>
                <w:sz w:val="22"/>
              </w:rPr>
            </w:pPr>
            <w:del w:id="199"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200" w:author="黄敏君" w:date="2025-12-12T16:15:21Z"/>
                <w:rFonts w:ascii="Segoe UI" w:hAnsi="Segoe UI" w:cs="Segoe UI"/>
                <w:color w:val="0F1115"/>
                <w:kern w:val="0"/>
                <w:sz w:val="22"/>
              </w:rPr>
            </w:pPr>
            <w:del w:id="201"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202"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203" w:author="黄敏君" w:date="2025-12-12T16:15:21Z"/>
                <w:rFonts w:ascii="Segoe UI" w:hAnsi="Segoe UI" w:cs="Segoe UI"/>
                <w:color w:val="0F1115"/>
                <w:kern w:val="0"/>
                <w:sz w:val="22"/>
              </w:rPr>
            </w:pPr>
            <w:del w:id="204" w:author="黄敏君" w:date="2025-12-12T16:15:21Z">
              <w:r>
                <w:rPr>
                  <w:rFonts w:ascii="Segoe UI" w:hAnsi="Segoe UI" w:cs="Segoe UI"/>
                  <w:color w:val="0F1115"/>
                  <w:kern w:val="0"/>
                  <w:sz w:val="22"/>
                </w:rPr>
                <w:delText>10</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205" w:author="黄敏君" w:date="2025-12-12T16:15:21Z"/>
                <w:rFonts w:ascii="Segoe UI" w:hAnsi="Segoe UI" w:cs="Segoe UI"/>
                <w:color w:val="0F1115"/>
                <w:kern w:val="0"/>
                <w:sz w:val="22"/>
              </w:rPr>
            </w:pPr>
            <w:del w:id="206" w:author="黄敏君" w:date="2025-12-12T16:15:21Z">
              <w:r>
                <w:rPr>
                  <w:rFonts w:ascii="Segoe UI" w:hAnsi="Segoe UI" w:cs="Segoe UI"/>
                  <w:color w:val="0F1115"/>
                  <w:kern w:val="0"/>
                  <w:sz w:val="22"/>
                </w:rPr>
                <w:delText>弱口令检查服务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207" w:author="黄敏君" w:date="2025-12-12T16:15:21Z"/>
                <w:rFonts w:ascii="Segoe UI" w:hAnsi="Segoe UI" w:cs="Segoe UI"/>
                <w:color w:val="0F1115"/>
                <w:kern w:val="0"/>
                <w:sz w:val="22"/>
              </w:rPr>
            </w:pPr>
            <w:del w:id="208" w:author="黄敏君" w:date="2025-12-12T16:15:21Z">
              <w:r>
                <w:rPr>
                  <w:rFonts w:ascii="Segoe UI" w:hAnsi="Segoe UI" w:cs="Segoe UI"/>
                  <w:color w:val="0F1115"/>
                  <w:kern w:val="0"/>
                  <w:sz w:val="22"/>
                </w:rPr>
                <w:delText>1次/年</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09" w:author="黄敏君" w:date="2025-12-12T16:15:21Z"/>
                <w:rFonts w:ascii="Segoe UI" w:hAnsi="Segoe UI" w:cs="Segoe UI"/>
                <w:color w:val="0F1115"/>
                <w:kern w:val="0"/>
                <w:sz w:val="22"/>
              </w:rPr>
            </w:pPr>
            <w:del w:id="210"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211" w:author="黄敏君" w:date="2025-12-12T16:15:21Z"/>
                <w:rFonts w:ascii="Segoe UI" w:hAnsi="Segoe UI" w:cs="Segoe UI"/>
                <w:color w:val="0F1115"/>
                <w:kern w:val="0"/>
                <w:sz w:val="22"/>
              </w:rPr>
            </w:pPr>
            <w:del w:id="212"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213" w:author="黄敏君" w:date="2025-12-12T16:15:21Z"/>
                <w:rFonts w:ascii="Segoe UI" w:hAnsi="Segoe UI" w:cs="Segoe UI"/>
                <w:color w:val="0F1115"/>
                <w:kern w:val="0"/>
                <w:sz w:val="22"/>
              </w:rPr>
            </w:pPr>
            <w:del w:id="214"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15" w:author="黄敏君" w:date="2025-12-12T16:15:21Z"/>
                <w:rFonts w:ascii="Segoe UI" w:hAnsi="Segoe UI" w:cs="Segoe UI"/>
                <w:color w:val="0F1115"/>
                <w:kern w:val="0"/>
                <w:sz w:val="22"/>
              </w:rPr>
            </w:pPr>
            <w:del w:id="216"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217" w:author="黄敏君" w:date="2025-12-12T16:15:21Z"/>
                <w:rFonts w:ascii="Segoe UI" w:hAnsi="Segoe UI" w:cs="Segoe UI"/>
                <w:color w:val="0F1115"/>
                <w:kern w:val="0"/>
                <w:sz w:val="22"/>
              </w:rPr>
            </w:pPr>
            <w:del w:id="218"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219"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220" w:author="黄敏君" w:date="2025-12-12T16:15:21Z"/>
                <w:rFonts w:ascii="Segoe UI" w:hAnsi="Segoe UI" w:cs="Segoe UI"/>
                <w:color w:val="0F1115"/>
                <w:kern w:val="0"/>
                <w:sz w:val="22"/>
              </w:rPr>
            </w:pPr>
            <w:del w:id="221" w:author="黄敏君" w:date="2025-12-12T16:15:21Z">
              <w:r>
                <w:rPr>
                  <w:rFonts w:ascii="Segoe UI" w:hAnsi="Segoe UI" w:cs="Segoe UI"/>
                  <w:color w:val="0F1115"/>
                  <w:kern w:val="0"/>
                  <w:sz w:val="22"/>
                </w:rPr>
                <w:delText>11</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222" w:author="黄敏君" w:date="2025-12-12T16:15:21Z"/>
                <w:rFonts w:ascii="Segoe UI" w:hAnsi="Segoe UI" w:cs="Segoe UI"/>
                <w:color w:val="0F1115"/>
                <w:kern w:val="0"/>
                <w:sz w:val="22"/>
              </w:rPr>
            </w:pPr>
            <w:del w:id="223" w:author="黄敏君" w:date="2025-12-12T16:15:21Z">
              <w:r>
                <w:rPr>
                  <w:rFonts w:ascii="Segoe UI" w:hAnsi="Segoe UI" w:cs="Segoe UI"/>
                  <w:color w:val="0F1115"/>
                  <w:kern w:val="0"/>
                  <w:sz w:val="22"/>
                </w:rPr>
                <w:delText>日志分析服务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224" w:author="黄敏君" w:date="2025-12-12T16:15:21Z"/>
                <w:rFonts w:ascii="Segoe UI" w:hAnsi="Segoe UI" w:cs="Segoe UI"/>
                <w:color w:val="0F1115"/>
                <w:kern w:val="0"/>
                <w:sz w:val="22"/>
              </w:rPr>
            </w:pPr>
            <w:del w:id="225" w:author="黄敏君" w:date="2025-12-12T16:15:21Z">
              <w:r>
                <w:rPr>
                  <w:rFonts w:ascii="Segoe UI" w:hAnsi="Segoe UI" w:cs="Segoe UI"/>
                  <w:color w:val="0F1115"/>
                  <w:kern w:val="0"/>
                  <w:sz w:val="22"/>
                </w:rPr>
                <w:delText>1年 (定期报告)</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26" w:author="黄敏君" w:date="2025-12-12T16:15:21Z"/>
                <w:rFonts w:ascii="Segoe UI" w:hAnsi="Segoe UI" w:cs="Segoe UI"/>
                <w:color w:val="0F1115"/>
                <w:kern w:val="0"/>
                <w:sz w:val="22"/>
              </w:rPr>
            </w:pPr>
            <w:del w:id="227"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228" w:author="黄敏君" w:date="2025-12-12T16:15:21Z"/>
                <w:rFonts w:ascii="Segoe UI" w:hAnsi="Segoe UI" w:cs="Segoe UI"/>
                <w:color w:val="0F1115"/>
                <w:kern w:val="0"/>
                <w:sz w:val="22"/>
              </w:rPr>
            </w:pPr>
            <w:del w:id="229"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230" w:author="黄敏君" w:date="2025-12-12T16:15:21Z"/>
                <w:rFonts w:ascii="Segoe UI" w:hAnsi="Segoe UI" w:cs="Segoe UI"/>
                <w:color w:val="0F1115"/>
                <w:kern w:val="0"/>
                <w:sz w:val="22"/>
              </w:rPr>
            </w:pPr>
            <w:del w:id="231"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32" w:author="黄敏君" w:date="2025-12-12T16:15:21Z"/>
                <w:rFonts w:ascii="Segoe UI" w:hAnsi="Segoe UI" w:cs="Segoe UI"/>
                <w:color w:val="0F1115"/>
                <w:kern w:val="0"/>
                <w:sz w:val="22"/>
              </w:rPr>
            </w:pPr>
            <w:del w:id="233"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234" w:author="黄敏君" w:date="2025-12-12T16:15:21Z"/>
                <w:rFonts w:ascii="Segoe UI" w:hAnsi="Segoe UI" w:cs="Segoe UI"/>
                <w:color w:val="0F1115"/>
                <w:kern w:val="0"/>
                <w:sz w:val="22"/>
              </w:rPr>
            </w:pPr>
            <w:del w:id="235"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330" w:hRule="atLeast"/>
          <w:del w:id="236"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237" w:author="黄敏君" w:date="2025-12-12T16:15:21Z"/>
                <w:rFonts w:ascii="Segoe UI" w:hAnsi="Segoe UI" w:cs="Segoe UI"/>
                <w:color w:val="0F1115"/>
                <w:kern w:val="0"/>
                <w:sz w:val="22"/>
              </w:rPr>
            </w:pPr>
            <w:del w:id="238" w:author="黄敏君" w:date="2025-12-12T16:15:21Z">
              <w:r>
                <w:rPr>
                  <w:rFonts w:ascii="Segoe UI" w:hAnsi="Segoe UI" w:cs="Segoe UI"/>
                  <w:color w:val="0F1115"/>
                  <w:kern w:val="0"/>
                  <w:sz w:val="22"/>
                </w:rPr>
                <w:delText>12</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239" w:author="黄敏君" w:date="2025-12-12T16:15:21Z"/>
                <w:rFonts w:ascii="Segoe UI" w:hAnsi="Segoe UI" w:cs="Segoe UI"/>
                <w:color w:val="0F1115"/>
                <w:kern w:val="0"/>
                <w:sz w:val="22"/>
              </w:rPr>
            </w:pPr>
            <w:del w:id="240" w:author="黄敏君" w:date="2025-12-12T16:15:21Z">
              <w:r>
                <w:rPr>
                  <w:rFonts w:ascii="Segoe UI" w:hAnsi="Segoe UI" w:cs="Segoe UI"/>
                  <w:color w:val="0F1115"/>
                  <w:kern w:val="0"/>
                  <w:sz w:val="22"/>
                </w:rPr>
                <w:delText>应急演练服务</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241" w:author="黄敏君" w:date="2025-12-12T16:15:21Z"/>
                <w:rFonts w:ascii="Segoe UI" w:hAnsi="Segoe UI" w:cs="Segoe UI"/>
                <w:color w:val="0F1115"/>
                <w:kern w:val="0"/>
                <w:sz w:val="22"/>
              </w:rPr>
            </w:pPr>
            <w:del w:id="242" w:author="黄敏君" w:date="2025-12-12T16:15:21Z">
              <w:r>
                <w:rPr>
                  <w:rFonts w:ascii="Segoe UI" w:hAnsi="Segoe UI" w:cs="Segoe UI"/>
                  <w:color w:val="0F1115"/>
                  <w:kern w:val="0"/>
                  <w:sz w:val="22"/>
                </w:rPr>
                <w:delText>1次/年</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43" w:author="黄敏君" w:date="2025-12-12T16:15:21Z"/>
                <w:rFonts w:ascii="Segoe UI" w:hAnsi="Segoe UI" w:cs="Segoe UI"/>
                <w:color w:val="0F1115"/>
                <w:kern w:val="0"/>
                <w:sz w:val="22"/>
              </w:rPr>
            </w:pPr>
            <w:del w:id="244"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245" w:author="黄敏君" w:date="2025-12-12T16:15:21Z"/>
                <w:rFonts w:ascii="Segoe UI" w:hAnsi="Segoe UI" w:cs="Segoe UI"/>
                <w:color w:val="0F1115"/>
                <w:kern w:val="0"/>
                <w:sz w:val="22"/>
              </w:rPr>
            </w:pPr>
            <w:del w:id="246"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247" w:author="黄敏君" w:date="2025-12-12T16:15:21Z"/>
                <w:rFonts w:ascii="Segoe UI" w:hAnsi="Segoe UI" w:cs="Segoe UI"/>
                <w:color w:val="0F1115"/>
                <w:kern w:val="0"/>
                <w:sz w:val="22"/>
              </w:rPr>
            </w:pPr>
            <w:del w:id="248"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49" w:author="黄敏君" w:date="2025-12-12T16:15:21Z"/>
                <w:rFonts w:ascii="Segoe UI" w:hAnsi="Segoe UI" w:cs="Segoe UI"/>
                <w:color w:val="0F1115"/>
                <w:kern w:val="0"/>
                <w:sz w:val="22"/>
              </w:rPr>
            </w:pPr>
            <w:del w:id="250"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251" w:author="黄敏君" w:date="2025-12-12T16:15:21Z"/>
                <w:rFonts w:ascii="Segoe UI" w:hAnsi="Segoe UI" w:cs="Segoe UI"/>
                <w:color w:val="0F1115"/>
                <w:kern w:val="0"/>
                <w:sz w:val="22"/>
              </w:rPr>
            </w:pPr>
            <w:del w:id="252"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253"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254" w:author="黄敏君" w:date="2025-12-12T16:15:21Z"/>
                <w:rFonts w:ascii="Segoe UI" w:hAnsi="Segoe UI" w:cs="Segoe UI"/>
                <w:color w:val="0F1115"/>
                <w:kern w:val="0"/>
                <w:sz w:val="22"/>
              </w:rPr>
            </w:pPr>
            <w:del w:id="255" w:author="黄敏君" w:date="2025-12-12T16:15:21Z">
              <w:r>
                <w:rPr>
                  <w:rFonts w:ascii="Segoe UI" w:hAnsi="Segoe UI" w:cs="Segoe UI"/>
                  <w:color w:val="0F1115"/>
                  <w:kern w:val="0"/>
                  <w:sz w:val="22"/>
                </w:rPr>
                <w:delText>13</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256" w:author="黄敏君" w:date="2025-12-12T16:15:21Z"/>
                <w:rFonts w:ascii="Segoe UI" w:hAnsi="Segoe UI" w:cs="Segoe UI"/>
                <w:color w:val="0F1115"/>
                <w:kern w:val="0"/>
                <w:sz w:val="22"/>
              </w:rPr>
            </w:pPr>
            <w:del w:id="257" w:author="黄敏君" w:date="2025-12-12T16:15:21Z">
              <w:r>
                <w:rPr>
                  <w:rFonts w:ascii="Segoe UI" w:hAnsi="Segoe UI" w:cs="Segoe UI"/>
                  <w:color w:val="0F1115"/>
                  <w:kern w:val="0"/>
                  <w:sz w:val="22"/>
                </w:rPr>
                <w:delText>数据安全风险评估</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258" w:author="黄敏君" w:date="2025-12-12T16:15:21Z"/>
                <w:rFonts w:ascii="Segoe UI" w:hAnsi="Segoe UI" w:cs="Segoe UI"/>
                <w:color w:val="0F1115"/>
                <w:kern w:val="0"/>
                <w:sz w:val="22"/>
              </w:rPr>
            </w:pPr>
            <w:del w:id="259" w:author="黄敏君" w:date="2025-12-12T16:15:21Z">
              <w:r>
                <w:rPr>
                  <w:rFonts w:ascii="Segoe UI" w:hAnsi="Segoe UI" w:cs="Segoe UI"/>
                  <w:color w:val="0F1115"/>
                  <w:kern w:val="0"/>
                  <w:sz w:val="22"/>
                </w:rPr>
                <w:delText>1次/年 (1系统)</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60" w:author="黄敏君" w:date="2025-12-12T16:15:21Z"/>
                <w:rFonts w:ascii="Segoe UI" w:hAnsi="Segoe UI" w:cs="Segoe UI"/>
                <w:color w:val="0F1115"/>
                <w:kern w:val="0"/>
                <w:sz w:val="22"/>
              </w:rPr>
            </w:pPr>
            <w:del w:id="261"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262" w:author="黄敏君" w:date="2025-12-12T16:15:21Z"/>
                <w:rFonts w:ascii="Segoe UI" w:hAnsi="Segoe UI" w:cs="Segoe UI"/>
                <w:color w:val="0F1115"/>
                <w:kern w:val="0"/>
                <w:sz w:val="22"/>
              </w:rPr>
            </w:pPr>
            <w:del w:id="263"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264" w:author="黄敏君" w:date="2025-12-12T16:15:21Z"/>
                <w:rFonts w:ascii="Segoe UI" w:hAnsi="Segoe UI" w:cs="Segoe UI"/>
                <w:color w:val="0F1115"/>
                <w:kern w:val="0"/>
                <w:sz w:val="22"/>
              </w:rPr>
            </w:pPr>
            <w:del w:id="265"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66" w:author="黄敏君" w:date="2025-12-12T16:15:21Z"/>
                <w:rFonts w:ascii="Segoe UI" w:hAnsi="Segoe UI" w:cs="Segoe UI"/>
                <w:color w:val="0F1115"/>
                <w:kern w:val="0"/>
                <w:sz w:val="22"/>
              </w:rPr>
            </w:pPr>
            <w:del w:id="267"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268" w:author="黄敏君" w:date="2025-12-12T16:15:21Z"/>
                <w:rFonts w:ascii="Segoe UI" w:hAnsi="Segoe UI" w:cs="Segoe UI"/>
                <w:color w:val="0F1115"/>
                <w:kern w:val="0"/>
                <w:sz w:val="22"/>
              </w:rPr>
            </w:pPr>
            <w:del w:id="269"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660" w:hRule="atLeast"/>
          <w:del w:id="270"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271" w:author="黄敏君" w:date="2025-12-12T16:15:21Z"/>
                <w:rFonts w:ascii="Segoe UI" w:hAnsi="Segoe UI" w:cs="Segoe UI"/>
                <w:color w:val="0F1115"/>
                <w:kern w:val="0"/>
                <w:sz w:val="22"/>
              </w:rPr>
            </w:pPr>
            <w:del w:id="272" w:author="黄敏君" w:date="2025-12-12T16:15:21Z">
              <w:r>
                <w:rPr>
                  <w:rFonts w:ascii="Segoe UI" w:hAnsi="Segoe UI" w:cs="Segoe UI"/>
                  <w:color w:val="0F1115"/>
                  <w:kern w:val="0"/>
                  <w:sz w:val="22"/>
                </w:rPr>
                <w:delText>14</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273" w:author="黄敏君" w:date="2025-12-12T16:15:21Z"/>
                <w:rFonts w:ascii="Segoe UI" w:hAnsi="Segoe UI" w:cs="Segoe UI"/>
                <w:color w:val="0F1115"/>
                <w:kern w:val="0"/>
                <w:sz w:val="22"/>
              </w:rPr>
            </w:pPr>
            <w:del w:id="274" w:author="黄敏君" w:date="2025-12-12T16:15:21Z">
              <w:r>
                <w:rPr>
                  <w:rFonts w:ascii="Segoe UI" w:hAnsi="Segoe UI" w:cs="Segoe UI"/>
                  <w:color w:val="0F1115"/>
                  <w:kern w:val="0"/>
                  <w:sz w:val="22"/>
                </w:rPr>
                <w:delText>网络安全咨询规划</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275" w:author="黄敏君" w:date="2025-12-12T16:15:21Z"/>
                <w:rFonts w:ascii="Segoe UI" w:hAnsi="Segoe UI" w:cs="Segoe UI"/>
                <w:color w:val="0F1115"/>
                <w:kern w:val="0"/>
                <w:sz w:val="22"/>
              </w:rPr>
            </w:pPr>
            <w:del w:id="276" w:author="黄敏君" w:date="2025-12-12T16:15:21Z">
              <w:r>
                <w:rPr>
                  <w:rFonts w:ascii="Segoe UI" w:hAnsi="Segoe UI" w:cs="Segoe UI"/>
                  <w:color w:val="0F1115"/>
                  <w:kern w:val="0"/>
                  <w:sz w:val="22"/>
                </w:rPr>
                <w:delText>1次/年</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77" w:author="黄敏君" w:date="2025-12-12T16:15:21Z"/>
                <w:rFonts w:ascii="Segoe UI" w:hAnsi="Segoe UI" w:cs="Segoe UI"/>
                <w:color w:val="0F1115"/>
                <w:kern w:val="0"/>
                <w:sz w:val="22"/>
              </w:rPr>
            </w:pPr>
            <w:del w:id="278"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279" w:author="黄敏君" w:date="2025-12-12T16:15:21Z"/>
                <w:rFonts w:ascii="Segoe UI" w:hAnsi="Segoe UI" w:cs="Segoe UI"/>
                <w:color w:val="0F1115"/>
                <w:kern w:val="0"/>
                <w:sz w:val="22"/>
              </w:rPr>
            </w:pPr>
            <w:del w:id="280"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281" w:author="黄敏君" w:date="2025-12-12T16:15:21Z"/>
                <w:rFonts w:ascii="Segoe UI" w:hAnsi="Segoe UI" w:cs="Segoe UI"/>
                <w:color w:val="0F1115"/>
                <w:kern w:val="0"/>
                <w:sz w:val="22"/>
              </w:rPr>
            </w:pPr>
            <w:del w:id="282"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83" w:author="黄敏君" w:date="2025-12-12T16:15:21Z"/>
                <w:rFonts w:ascii="Segoe UI" w:hAnsi="Segoe UI" w:cs="Segoe UI"/>
                <w:color w:val="0F1115"/>
                <w:kern w:val="0"/>
                <w:sz w:val="22"/>
              </w:rPr>
            </w:pPr>
            <w:del w:id="284"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285" w:author="黄敏君" w:date="2025-12-12T16:15:21Z"/>
                <w:rFonts w:ascii="Segoe UI" w:hAnsi="Segoe UI" w:cs="Segoe UI"/>
                <w:color w:val="0F1115"/>
                <w:kern w:val="0"/>
                <w:sz w:val="22"/>
              </w:rPr>
            </w:pPr>
            <w:del w:id="286"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330" w:hRule="atLeast"/>
          <w:del w:id="287" w:author="黄敏君" w:date="2025-12-12T16:15:21Z"/>
        </w:trPr>
        <w:tc>
          <w:tcPr>
            <w:tcW w:w="709" w:type="dxa"/>
            <w:tcBorders>
              <w:top w:val="nil"/>
              <w:left w:val="single" w:color="auto" w:sz="8" w:space="0"/>
              <w:bottom w:val="single" w:color="auto" w:sz="4" w:space="0"/>
              <w:right w:val="single" w:color="auto" w:sz="4" w:space="0"/>
            </w:tcBorders>
            <w:shd w:val="clear" w:color="000000" w:fill="FFFFFF"/>
            <w:vAlign w:val="center"/>
          </w:tcPr>
          <w:p>
            <w:pPr>
              <w:widowControl/>
              <w:jc w:val="left"/>
              <w:rPr>
                <w:del w:id="288" w:author="黄敏君" w:date="2025-12-12T16:15:21Z"/>
                <w:rFonts w:ascii="Segoe UI" w:hAnsi="Segoe UI" w:cs="Segoe UI"/>
                <w:color w:val="0F1115"/>
                <w:kern w:val="0"/>
                <w:sz w:val="22"/>
              </w:rPr>
            </w:pPr>
            <w:del w:id="289" w:author="黄敏君" w:date="2025-12-12T16:15:21Z">
              <w:r>
                <w:rPr>
                  <w:rFonts w:ascii="Segoe UI" w:hAnsi="Segoe UI" w:cs="Segoe UI"/>
                  <w:color w:val="0F1115"/>
                  <w:kern w:val="0"/>
                  <w:sz w:val="22"/>
                </w:rPr>
                <w:delText>15</w:delText>
              </w:r>
            </w:del>
          </w:p>
        </w:tc>
        <w:tc>
          <w:tcPr>
            <w:tcW w:w="1418" w:type="dxa"/>
            <w:tcBorders>
              <w:top w:val="nil"/>
              <w:left w:val="nil"/>
              <w:bottom w:val="single" w:color="auto" w:sz="4" w:space="0"/>
              <w:right w:val="single" w:color="auto" w:sz="4" w:space="0"/>
            </w:tcBorders>
            <w:shd w:val="clear" w:color="000000" w:fill="FFFFFF"/>
            <w:vAlign w:val="center"/>
          </w:tcPr>
          <w:p>
            <w:pPr>
              <w:widowControl/>
              <w:jc w:val="left"/>
              <w:rPr>
                <w:del w:id="290" w:author="黄敏君" w:date="2025-12-12T16:15:21Z"/>
                <w:rFonts w:ascii="Segoe UI" w:hAnsi="Segoe UI" w:cs="Segoe UI"/>
                <w:color w:val="0F1115"/>
                <w:kern w:val="0"/>
                <w:sz w:val="22"/>
              </w:rPr>
            </w:pPr>
            <w:del w:id="291" w:author="黄敏君" w:date="2025-12-12T16:15:21Z">
              <w:r>
                <w:rPr>
                  <w:rFonts w:ascii="Segoe UI" w:hAnsi="Segoe UI" w:cs="Segoe UI"/>
                  <w:color w:val="0F1115"/>
                  <w:kern w:val="0"/>
                  <w:sz w:val="22"/>
                </w:rPr>
                <w:delText>培训</w:delText>
              </w:r>
            </w:del>
          </w:p>
        </w:tc>
        <w:tc>
          <w:tcPr>
            <w:tcW w:w="1701" w:type="dxa"/>
            <w:tcBorders>
              <w:top w:val="nil"/>
              <w:left w:val="nil"/>
              <w:bottom w:val="single" w:color="auto" w:sz="4" w:space="0"/>
              <w:right w:val="single" w:color="auto" w:sz="4" w:space="0"/>
            </w:tcBorders>
            <w:shd w:val="clear" w:color="000000" w:fill="FFFFFF"/>
            <w:vAlign w:val="center"/>
          </w:tcPr>
          <w:p>
            <w:pPr>
              <w:widowControl/>
              <w:jc w:val="left"/>
              <w:rPr>
                <w:del w:id="292" w:author="黄敏君" w:date="2025-12-12T16:15:21Z"/>
                <w:rFonts w:ascii="Segoe UI" w:hAnsi="Segoe UI" w:cs="Segoe UI"/>
                <w:color w:val="0F1115"/>
                <w:kern w:val="0"/>
                <w:sz w:val="22"/>
              </w:rPr>
            </w:pPr>
            <w:del w:id="293" w:author="黄敏君" w:date="2025-12-12T16:15:21Z">
              <w:r>
                <w:rPr>
                  <w:rFonts w:ascii="Segoe UI" w:hAnsi="Segoe UI" w:cs="Segoe UI"/>
                  <w:color w:val="0F1115"/>
                  <w:kern w:val="0"/>
                  <w:sz w:val="22"/>
                </w:rPr>
                <w:delText>1次/年</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294" w:author="黄敏君" w:date="2025-12-12T16:15:21Z"/>
                <w:rFonts w:ascii="Segoe UI" w:hAnsi="Segoe UI" w:cs="Segoe UI"/>
                <w:color w:val="0F1115"/>
                <w:kern w:val="0"/>
                <w:sz w:val="22"/>
              </w:rPr>
            </w:pPr>
            <w:del w:id="295" w:author="黄敏君" w:date="2025-12-12T16:15:21Z">
              <w:r>
                <w:rPr>
                  <w:rFonts w:ascii="Segoe UI" w:hAnsi="Segoe UI" w:cs="Segoe UI"/>
                  <w:color w:val="0F1115"/>
                  <w:kern w:val="0"/>
                  <w:sz w:val="22"/>
                </w:rPr>
                <w:delText>　</w:delText>
              </w:r>
            </w:del>
          </w:p>
        </w:tc>
        <w:tc>
          <w:tcPr>
            <w:tcW w:w="850" w:type="dxa"/>
            <w:tcBorders>
              <w:top w:val="nil"/>
              <w:left w:val="nil"/>
              <w:bottom w:val="single" w:color="auto" w:sz="4" w:space="0"/>
              <w:right w:val="single" w:color="auto" w:sz="4" w:space="0"/>
            </w:tcBorders>
            <w:shd w:val="clear" w:color="000000" w:fill="FFFFFF"/>
            <w:vAlign w:val="center"/>
          </w:tcPr>
          <w:p>
            <w:pPr>
              <w:widowControl/>
              <w:jc w:val="left"/>
              <w:rPr>
                <w:del w:id="296" w:author="黄敏君" w:date="2025-12-12T16:15:21Z"/>
                <w:rFonts w:ascii="Segoe UI" w:hAnsi="Segoe UI" w:cs="Segoe UI"/>
                <w:color w:val="0F1115"/>
                <w:kern w:val="0"/>
                <w:sz w:val="22"/>
              </w:rPr>
            </w:pPr>
            <w:del w:id="297" w:author="黄敏君" w:date="2025-12-12T16:15:21Z">
              <w:r>
                <w:rPr>
                  <w:rFonts w:ascii="Segoe UI" w:hAnsi="Segoe UI" w:cs="Segoe UI"/>
                  <w:color w:val="0F1115"/>
                  <w:kern w:val="0"/>
                  <w:sz w:val="22"/>
                </w:rPr>
                <w:delText>　</w:delText>
              </w:r>
            </w:del>
          </w:p>
        </w:tc>
        <w:tc>
          <w:tcPr>
            <w:tcW w:w="1276" w:type="dxa"/>
            <w:tcBorders>
              <w:top w:val="nil"/>
              <w:left w:val="nil"/>
              <w:bottom w:val="single" w:color="auto" w:sz="4" w:space="0"/>
              <w:right w:val="single" w:color="auto" w:sz="4" w:space="0"/>
            </w:tcBorders>
            <w:shd w:val="clear" w:color="000000" w:fill="FFFFFF"/>
            <w:vAlign w:val="center"/>
          </w:tcPr>
          <w:p>
            <w:pPr>
              <w:widowControl/>
              <w:jc w:val="left"/>
              <w:rPr>
                <w:del w:id="298" w:author="黄敏君" w:date="2025-12-12T16:15:21Z"/>
                <w:rFonts w:ascii="Segoe UI" w:hAnsi="Segoe UI" w:cs="Segoe UI"/>
                <w:color w:val="0F1115"/>
                <w:kern w:val="0"/>
                <w:sz w:val="22"/>
              </w:rPr>
            </w:pPr>
            <w:del w:id="299" w:author="黄敏君" w:date="2025-12-12T16:15:21Z">
              <w:r>
                <w:rPr>
                  <w:rFonts w:ascii="Segoe UI" w:hAnsi="Segoe UI" w:cs="Segoe UI"/>
                  <w:color w:val="0F1115"/>
                  <w:kern w:val="0"/>
                  <w:sz w:val="22"/>
                </w:rPr>
                <w:delText>　</w:delText>
              </w:r>
            </w:del>
          </w:p>
        </w:tc>
        <w:tc>
          <w:tcPr>
            <w:tcW w:w="992" w:type="dxa"/>
            <w:tcBorders>
              <w:top w:val="nil"/>
              <w:left w:val="nil"/>
              <w:bottom w:val="single" w:color="auto" w:sz="4" w:space="0"/>
              <w:right w:val="single" w:color="auto" w:sz="4" w:space="0"/>
            </w:tcBorders>
            <w:shd w:val="clear" w:color="000000" w:fill="FFFFFF"/>
            <w:vAlign w:val="center"/>
          </w:tcPr>
          <w:p>
            <w:pPr>
              <w:widowControl/>
              <w:jc w:val="left"/>
              <w:rPr>
                <w:del w:id="300" w:author="黄敏君" w:date="2025-12-12T16:15:21Z"/>
                <w:rFonts w:ascii="Segoe UI" w:hAnsi="Segoe UI" w:cs="Segoe UI"/>
                <w:color w:val="0F1115"/>
                <w:kern w:val="0"/>
                <w:sz w:val="22"/>
              </w:rPr>
            </w:pPr>
            <w:del w:id="301" w:author="黄敏君" w:date="2025-12-12T16:15:21Z">
              <w:r>
                <w:rPr>
                  <w:rFonts w:ascii="Segoe UI" w:hAnsi="Segoe UI" w:cs="Segoe UI"/>
                  <w:color w:val="0F1115"/>
                  <w:kern w:val="0"/>
                  <w:sz w:val="22"/>
                </w:rPr>
                <w:delText>　</w:delText>
              </w:r>
            </w:del>
          </w:p>
        </w:tc>
        <w:tc>
          <w:tcPr>
            <w:tcW w:w="993" w:type="dxa"/>
            <w:tcBorders>
              <w:top w:val="nil"/>
              <w:left w:val="nil"/>
              <w:bottom w:val="single" w:color="auto" w:sz="4" w:space="0"/>
              <w:right w:val="single" w:color="auto" w:sz="8" w:space="0"/>
            </w:tcBorders>
            <w:shd w:val="clear" w:color="000000" w:fill="FFFFFF"/>
            <w:vAlign w:val="center"/>
          </w:tcPr>
          <w:p>
            <w:pPr>
              <w:widowControl/>
              <w:jc w:val="left"/>
              <w:rPr>
                <w:del w:id="302" w:author="黄敏君" w:date="2025-12-12T16:15:21Z"/>
                <w:rFonts w:ascii="Segoe UI" w:hAnsi="Segoe UI" w:cs="Segoe UI"/>
                <w:color w:val="0F1115"/>
                <w:kern w:val="0"/>
                <w:sz w:val="22"/>
              </w:rPr>
            </w:pPr>
            <w:del w:id="303" w:author="黄敏君" w:date="2025-12-12T16:15:21Z">
              <w:r>
                <w:rPr>
                  <w:rFonts w:ascii="Segoe UI" w:hAnsi="Segoe UI" w:cs="Segoe UI"/>
                  <w:color w:val="0F1115"/>
                  <w:kern w:val="0"/>
                  <w:sz w:val="22"/>
                </w:rPr>
                <w:delText>　</w:delText>
              </w:r>
            </w:del>
          </w:p>
        </w:tc>
      </w:tr>
      <w:tr>
        <w:tblPrEx>
          <w:tblCellMar>
            <w:top w:w="0" w:type="dxa"/>
            <w:left w:w="108" w:type="dxa"/>
            <w:bottom w:w="0" w:type="dxa"/>
            <w:right w:w="108" w:type="dxa"/>
          </w:tblCellMar>
        </w:tblPrEx>
        <w:trPr>
          <w:trHeight w:val="345" w:hRule="atLeast"/>
          <w:del w:id="304" w:author="黄敏君" w:date="2025-12-12T16:15:21Z"/>
        </w:trPr>
        <w:tc>
          <w:tcPr>
            <w:tcW w:w="709" w:type="dxa"/>
            <w:tcBorders>
              <w:top w:val="nil"/>
              <w:left w:val="single" w:color="auto" w:sz="8" w:space="0"/>
              <w:bottom w:val="single" w:color="auto" w:sz="8" w:space="0"/>
              <w:right w:val="single" w:color="auto" w:sz="4" w:space="0"/>
            </w:tcBorders>
            <w:shd w:val="clear" w:color="000000" w:fill="FFFFFF"/>
            <w:vAlign w:val="center"/>
          </w:tcPr>
          <w:p>
            <w:pPr>
              <w:widowControl/>
              <w:rPr>
                <w:del w:id="305" w:author="黄敏君" w:date="2025-12-12T16:15:21Z"/>
                <w:rFonts w:ascii="Segoe UI" w:hAnsi="Segoe UI" w:cs="Segoe UI"/>
                <w:color w:val="0F1115"/>
                <w:kern w:val="0"/>
                <w:sz w:val="22"/>
              </w:rPr>
            </w:pPr>
            <w:del w:id="306" w:author="黄敏君" w:date="2025-12-12T16:15:21Z">
              <w:r>
                <w:rPr>
                  <w:rFonts w:ascii="Segoe UI" w:hAnsi="Segoe UI" w:cs="Segoe UI"/>
                  <w:color w:val="0F1115"/>
                  <w:kern w:val="0"/>
                  <w:sz w:val="22"/>
                </w:rPr>
                <w:delText>　</w:delText>
              </w:r>
            </w:del>
          </w:p>
        </w:tc>
        <w:tc>
          <w:tcPr>
            <w:tcW w:w="1418" w:type="dxa"/>
            <w:tcBorders>
              <w:top w:val="nil"/>
              <w:left w:val="nil"/>
              <w:bottom w:val="single" w:color="auto" w:sz="8" w:space="0"/>
              <w:right w:val="single" w:color="auto" w:sz="4" w:space="0"/>
            </w:tcBorders>
            <w:shd w:val="clear" w:color="000000" w:fill="FFFFFF"/>
            <w:vAlign w:val="center"/>
          </w:tcPr>
          <w:p>
            <w:pPr>
              <w:widowControl/>
              <w:jc w:val="left"/>
              <w:rPr>
                <w:del w:id="307" w:author="黄敏君" w:date="2025-12-12T16:15:21Z"/>
                <w:rFonts w:ascii="Segoe UI" w:hAnsi="Segoe UI" w:cs="Segoe UI"/>
                <w:b/>
                <w:bCs/>
                <w:color w:val="0F1115"/>
                <w:kern w:val="0"/>
                <w:sz w:val="22"/>
              </w:rPr>
            </w:pPr>
            <w:del w:id="308" w:author="黄敏君" w:date="2025-12-12T16:15:21Z">
              <w:r>
                <w:rPr>
                  <w:rFonts w:ascii="Segoe UI" w:hAnsi="Segoe UI" w:cs="Segoe UI"/>
                  <w:b/>
                  <w:bCs/>
                  <w:color w:val="0F1115"/>
                  <w:kern w:val="0"/>
                  <w:sz w:val="22"/>
                </w:rPr>
                <w:delText>总价</w:delText>
              </w:r>
            </w:del>
          </w:p>
        </w:tc>
        <w:tc>
          <w:tcPr>
            <w:tcW w:w="6804" w:type="dxa"/>
            <w:gridSpan w:val="6"/>
            <w:tcBorders>
              <w:top w:val="single" w:color="auto" w:sz="4" w:space="0"/>
              <w:left w:val="nil"/>
              <w:bottom w:val="single" w:color="auto" w:sz="8" w:space="0"/>
              <w:right w:val="single" w:color="000000" w:sz="8" w:space="0"/>
            </w:tcBorders>
            <w:shd w:val="clear" w:color="000000" w:fill="FFFFFF"/>
            <w:vAlign w:val="center"/>
          </w:tcPr>
          <w:p>
            <w:pPr>
              <w:widowControl/>
              <w:jc w:val="left"/>
              <w:rPr>
                <w:del w:id="309" w:author="黄敏君" w:date="2025-12-12T16:15:21Z"/>
                <w:rFonts w:ascii="Segoe UI" w:hAnsi="Segoe UI" w:cs="Segoe UI"/>
                <w:color w:val="0F1115"/>
                <w:kern w:val="0"/>
                <w:sz w:val="22"/>
              </w:rPr>
            </w:pPr>
            <w:del w:id="310" w:author="黄敏君" w:date="2025-12-12T16:15:21Z">
              <w:r>
                <w:rPr>
                  <w:rFonts w:ascii="Segoe UI" w:hAnsi="Segoe UI" w:cs="Segoe UI"/>
                  <w:color w:val="0F1115"/>
                  <w:kern w:val="0"/>
                  <w:sz w:val="22"/>
                </w:rPr>
                <w:delText>　</w:delText>
              </w:r>
            </w:del>
          </w:p>
        </w:tc>
      </w:tr>
    </w:tbl>
    <w:p>
      <w:pPr>
        <w:spacing w:line="360" w:lineRule="auto"/>
        <w:rPr>
          <w:rFonts w:eastAsiaTheme="minorEastAsia"/>
          <w:sz w:val="28"/>
          <w:szCs w:val="28"/>
        </w:rPr>
      </w:pPr>
    </w:p>
    <w:p>
      <w:pPr>
        <w:spacing w:line="360" w:lineRule="auto"/>
        <w:rPr>
          <w:rFonts w:hint="eastAsia" w:eastAsiaTheme="minorEastAsia"/>
          <w:sz w:val="28"/>
          <w:szCs w:val="28"/>
        </w:rPr>
      </w:pPr>
    </w:p>
    <w:p>
      <w:pPr>
        <w:pStyle w:val="2"/>
        <w:keepNext w:val="0"/>
        <w:keepLines w:val="0"/>
        <w:spacing w:before="0" w:after="0"/>
        <w:rPr>
          <w:rFonts w:ascii="宋体" w:hAnsi="宋体" w:cs="宋体"/>
          <w:b w:val="0"/>
          <w:kern w:val="2"/>
          <w:sz w:val="28"/>
          <w:szCs w:val="28"/>
        </w:rPr>
      </w:pPr>
      <w:r>
        <w:rPr>
          <w:rFonts w:hint="eastAsia" w:ascii="宋体" w:hAnsi="宋体" w:cs="宋体"/>
          <w:kern w:val="2"/>
          <w:sz w:val="28"/>
          <w:szCs w:val="28"/>
        </w:rPr>
        <w:t>附件</w:t>
      </w:r>
      <w:r>
        <w:rPr>
          <w:rFonts w:ascii="宋体" w:hAnsi="宋体" w:cs="宋体"/>
          <w:kern w:val="2"/>
          <w:sz w:val="28"/>
          <w:szCs w:val="28"/>
        </w:rPr>
        <w:t>4</w:t>
      </w:r>
      <w:r>
        <w:rPr>
          <w:rFonts w:hint="eastAsia" w:ascii="宋体" w:hAnsi="宋体" w:cs="宋体"/>
          <w:kern w:val="2"/>
          <w:sz w:val="28"/>
          <w:szCs w:val="28"/>
        </w:rPr>
        <w:t xml:space="preserve"> 市场调研与需求文件差异一览表</w:t>
      </w:r>
    </w:p>
    <w:p>
      <w:pPr>
        <w:spacing w:line="360" w:lineRule="auto"/>
        <w:rPr>
          <w:rFonts w:ascii="宋体" w:hAnsi="宋体" w:cs="宋体"/>
          <w:b/>
          <w:sz w:val="28"/>
          <w:szCs w:val="28"/>
        </w:rPr>
      </w:pPr>
      <w:r>
        <w:rPr>
          <w:rFonts w:hint="eastAsia" w:ascii="宋体" w:hAnsi="宋体" w:cs="宋体"/>
          <w:sz w:val="28"/>
          <w:szCs w:val="28"/>
        </w:rPr>
        <w:t xml:space="preserve">                                           </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698"/>
        <w:gridCol w:w="2280"/>
        <w:gridCol w:w="1765"/>
        <w:gridCol w:w="2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tcPr>
          <w:p>
            <w:pPr>
              <w:spacing w:line="360" w:lineRule="auto"/>
              <w:jc w:val="center"/>
              <w:rPr>
                <w:rFonts w:ascii="宋体" w:hAnsi="宋体" w:cs="宋体"/>
                <w:b/>
                <w:sz w:val="28"/>
                <w:szCs w:val="28"/>
              </w:rPr>
            </w:pPr>
            <w:r>
              <w:rPr>
                <w:rFonts w:hint="eastAsia" w:ascii="宋体" w:hAnsi="宋体" w:cs="宋体"/>
                <w:b/>
                <w:sz w:val="28"/>
                <w:szCs w:val="28"/>
              </w:rPr>
              <w:t>序号</w:t>
            </w:r>
          </w:p>
        </w:tc>
        <w:tc>
          <w:tcPr>
            <w:tcW w:w="1698" w:type="dxa"/>
          </w:tcPr>
          <w:p>
            <w:pPr>
              <w:spacing w:line="360" w:lineRule="auto"/>
              <w:jc w:val="center"/>
              <w:rPr>
                <w:rFonts w:ascii="宋体" w:hAnsi="宋体" w:cs="宋体"/>
                <w:b/>
                <w:sz w:val="28"/>
                <w:szCs w:val="28"/>
              </w:rPr>
            </w:pPr>
            <w:r>
              <w:rPr>
                <w:rFonts w:hint="eastAsia" w:ascii="宋体" w:hAnsi="宋体" w:cs="宋体"/>
                <w:b/>
                <w:sz w:val="28"/>
                <w:szCs w:val="28"/>
              </w:rPr>
              <w:t>需求文件要求</w:t>
            </w:r>
          </w:p>
        </w:tc>
        <w:tc>
          <w:tcPr>
            <w:tcW w:w="2280" w:type="dxa"/>
          </w:tcPr>
          <w:p>
            <w:pPr>
              <w:spacing w:line="360" w:lineRule="auto"/>
              <w:jc w:val="center"/>
              <w:rPr>
                <w:rFonts w:ascii="宋体" w:hAnsi="宋体" w:cs="宋体"/>
                <w:b/>
                <w:sz w:val="28"/>
                <w:szCs w:val="28"/>
              </w:rPr>
            </w:pPr>
            <w:r>
              <w:rPr>
                <w:rFonts w:hint="eastAsia" w:ascii="宋体" w:hAnsi="宋体" w:cs="宋体"/>
                <w:b/>
                <w:sz w:val="28"/>
                <w:szCs w:val="28"/>
              </w:rPr>
              <w:t>市场调研响应</w:t>
            </w:r>
          </w:p>
        </w:tc>
        <w:tc>
          <w:tcPr>
            <w:tcW w:w="1765" w:type="dxa"/>
          </w:tcPr>
          <w:p>
            <w:pPr>
              <w:spacing w:line="360" w:lineRule="auto"/>
              <w:jc w:val="center"/>
              <w:rPr>
                <w:rFonts w:ascii="宋体" w:hAnsi="宋体" w:cs="宋体"/>
                <w:b/>
                <w:sz w:val="28"/>
                <w:szCs w:val="28"/>
              </w:rPr>
            </w:pPr>
            <w:r>
              <w:rPr>
                <w:rFonts w:hint="eastAsia" w:ascii="宋体" w:hAnsi="宋体" w:cs="宋体"/>
                <w:b/>
                <w:sz w:val="28"/>
                <w:szCs w:val="28"/>
              </w:rPr>
              <w:t>差异</w:t>
            </w:r>
          </w:p>
        </w:tc>
        <w:tc>
          <w:tcPr>
            <w:tcW w:w="2462" w:type="dxa"/>
          </w:tcPr>
          <w:p>
            <w:pPr>
              <w:spacing w:line="360" w:lineRule="auto"/>
              <w:jc w:val="center"/>
              <w:rPr>
                <w:rFonts w:ascii="宋体" w:hAnsi="宋体" w:cs="宋体"/>
                <w:b/>
                <w:sz w:val="28"/>
                <w:szCs w:val="28"/>
              </w:rPr>
            </w:pPr>
            <w:r>
              <w:rPr>
                <w:rFonts w:hint="eastAsia" w:ascii="宋体" w:hAnsi="宋体" w:cs="宋体"/>
                <w:b/>
                <w:sz w:val="28"/>
                <w:szCs w:val="28"/>
              </w:rPr>
              <w:t>差异原因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tcPr>
          <w:p>
            <w:pPr>
              <w:spacing w:line="360" w:lineRule="auto"/>
              <w:jc w:val="center"/>
              <w:rPr>
                <w:rFonts w:ascii="宋体" w:hAnsi="宋体" w:cs="宋体"/>
                <w:b/>
                <w:sz w:val="28"/>
                <w:szCs w:val="28"/>
              </w:rPr>
            </w:pPr>
          </w:p>
        </w:tc>
        <w:tc>
          <w:tcPr>
            <w:tcW w:w="1698" w:type="dxa"/>
          </w:tcPr>
          <w:p>
            <w:pPr>
              <w:spacing w:line="360" w:lineRule="auto"/>
              <w:jc w:val="center"/>
              <w:rPr>
                <w:rFonts w:ascii="宋体" w:hAnsi="宋体" w:cs="宋体"/>
                <w:b/>
                <w:sz w:val="28"/>
                <w:szCs w:val="28"/>
              </w:rPr>
            </w:pPr>
          </w:p>
        </w:tc>
        <w:tc>
          <w:tcPr>
            <w:tcW w:w="2280" w:type="dxa"/>
          </w:tcPr>
          <w:p>
            <w:pPr>
              <w:spacing w:line="360" w:lineRule="auto"/>
              <w:jc w:val="center"/>
              <w:rPr>
                <w:rFonts w:ascii="宋体" w:hAnsi="宋体" w:cs="宋体"/>
                <w:b/>
                <w:sz w:val="28"/>
                <w:szCs w:val="28"/>
              </w:rPr>
            </w:pPr>
          </w:p>
        </w:tc>
        <w:tc>
          <w:tcPr>
            <w:tcW w:w="1765" w:type="dxa"/>
          </w:tcPr>
          <w:p>
            <w:pPr>
              <w:spacing w:line="360" w:lineRule="auto"/>
              <w:jc w:val="center"/>
              <w:rPr>
                <w:rFonts w:ascii="宋体" w:hAnsi="宋体" w:cs="宋体"/>
                <w:b/>
                <w:sz w:val="28"/>
                <w:szCs w:val="28"/>
              </w:rPr>
            </w:pPr>
          </w:p>
        </w:tc>
        <w:tc>
          <w:tcPr>
            <w:tcW w:w="2462" w:type="dxa"/>
          </w:tcPr>
          <w:p>
            <w:pPr>
              <w:spacing w:line="360" w:lineRule="auto"/>
              <w:jc w:val="center"/>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tcPr>
          <w:p>
            <w:pPr>
              <w:spacing w:line="360" w:lineRule="auto"/>
              <w:jc w:val="center"/>
              <w:rPr>
                <w:rFonts w:ascii="宋体" w:hAnsi="宋体" w:cs="宋体"/>
                <w:b/>
                <w:sz w:val="28"/>
                <w:szCs w:val="28"/>
              </w:rPr>
            </w:pPr>
          </w:p>
        </w:tc>
        <w:tc>
          <w:tcPr>
            <w:tcW w:w="1698" w:type="dxa"/>
          </w:tcPr>
          <w:p>
            <w:pPr>
              <w:spacing w:line="360" w:lineRule="auto"/>
              <w:jc w:val="center"/>
              <w:rPr>
                <w:rFonts w:ascii="宋体" w:hAnsi="宋体" w:cs="宋体"/>
                <w:b/>
                <w:sz w:val="28"/>
                <w:szCs w:val="28"/>
              </w:rPr>
            </w:pPr>
          </w:p>
        </w:tc>
        <w:tc>
          <w:tcPr>
            <w:tcW w:w="2280" w:type="dxa"/>
          </w:tcPr>
          <w:p>
            <w:pPr>
              <w:spacing w:line="360" w:lineRule="auto"/>
              <w:jc w:val="center"/>
              <w:rPr>
                <w:rFonts w:ascii="宋体" w:hAnsi="宋体" w:cs="宋体"/>
                <w:b/>
                <w:sz w:val="28"/>
                <w:szCs w:val="28"/>
              </w:rPr>
            </w:pPr>
          </w:p>
        </w:tc>
        <w:tc>
          <w:tcPr>
            <w:tcW w:w="1765" w:type="dxa"/>
          </w:tcPr>
          <w:p>
            <w:pPr>
              <w:spacing w:line="360" w:lineRule="auto"/>
              <w:jc w:val="center"/>
              <w:rPr>
                <w:rFonts w:ascii="宋体" w:hAnsi="宋体" w:cs="宋体"/>
                <w:b/>
                <w:sz w:val="28"/>
                <w:szCs w:val="28"/>
              </w:rPr>
            </w:pPr>
          </w:p>
        </w:tc>
        <w:tc>
          <w:tcPr>
            <w:tcW w:w="2462" w:type="dxa"/>
          </w:tcPr>
          <w:p>
            <w:pPr>
              <w:spacing w:line="360" w:lineRule="auto"/>
              <w:jc w:val="center"/>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tcPr>
          <w:p>
            <w:pPr>
              <w:spacing w:line="360" w:lineRule="auto"/>
              <w:jc w:val="center"/>
              <w:rPr>
                <w:rFonts w:ascii="宋体" w:hAnsi="宋体" w:cs="宋体"/>
                <w:b/>
                <w:sz w:val="28"/>
                <w:szCs w:val="28"/>
              </w:rPr>
            </w:pPr>
          </w:p>
        </w:tc>
        <w:tc>
          <w:tcPr>
            <w:tcW w:w="1698" w:type="dxa"/>
          </w:tcPr>
          <w:p>
            <w:pPr>
              <w:spacing w:line="360" w:lineRule="auto"/>
              <w:jc w:val="center"/>
              <w:rPr>
                <w:rFonts w:ascii="宋体" w:hAnsi="宋体" w:cs="宋体"/>
                <w:b/>
                <w:sz w:val="28"/>
                <w:szCs w:val="28"/>
              </w:rPr>
            </w:pPr>
          </w:p>
        </w:tc>
        <w:tc>
          <w:tcPr>
            <w:tcW w:w="2280" w:type="dxa"/>
          </w:tcPr>
          <w:p>
            <w:pPr>
              <w:spacing w:line="360" w:lineRule="auto"/>
              <w:jc w:val="center"/>
              <w:rPr>
                <w:rFonts w:ascii="宋体" w:hAnsi="宋体" w:cs="宋体"/>
                <w:b/>
                <w:sz w:val="28"/>
                <w:szCs w:val="28"/>
              </w:rPr>
            </w:pPr>
          </w:p>
        </w:tc>
        <w:tc>
          <w:tcPr>
            <w:tcW w:w="1765" w:type="dxa"/>
          </w:tcPr>
          <w:p>
            <w:pPr>
              <w:spacing w:line="360" w:lineRule="auto"/>
              <w:jc w:val="center"/>
              <w:rPr>
                <w:rFonts w:ascii="宋体" w:hAnsi="宋体" w:cs="宋体"/>
                <w:b/>
                <w:sz w:val="28"/>
                <w:szCs w:val="28"/>
              </w:rPr>
            </w:pPr>
          </w:p>
        </w:tc>
        <w:tc>
          <w:tcPr>
            <w:tcW w:w="2462" w:type="dxa"/>
          </w:tcPr>
          <w:p>
            <w:pPr>
              <w:spacing w:line="360" w:lineRule="auto"/>
              <w:jc w:val="center"/>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tcPr>
          <w:p>
            <w:pPr>
              <w:spacing w:line="360" w:lineRule="auto"/>
              <w:jc w:val="center"/>
              <w:rPr>
                <w:rFonts w:ascii="宋体" w:hAnsi="宋体" w:cs="宋体"/>
                <w:b/>
                <w:sz w:val="28"/>
                <w:szCs w:val="28"/>
              </w:rPr>
            </w:pPr>
          </w:p>
        </w:tc>
        <w:tc>
          <w:tcPr>
            <w:tcW w:w="1698" w:type="dxa"/>
          </w:tcPr>
          <w:p>
            <w:pPr>
              <w:spacing w:line="360" w:lineRule="auto"/>
              <w:jc w:val="center"/>
              <w:rPr>
                <w:rFonts w:ascii="宋体" w:hAnsi="宋体" w:cs="宋体"/>
                <w:b/>
                <w:sz w:val="28"/>
                <w:szCs w:val="28"/>
              </w:rPr>
            </w:pPr>
          </w:p>
        </w:tc>
        <w:tc>
          <w:tcPr>
            <w:tcW w:w="2280" w:type="dxa"/>
          </w:tcPr>
          <w:p>
            <w:pPr>
              <w:spacing w:line="360" w:lineRule="auto"/>
              <w:jc w:val="center"/>
              <w:rPr>
                <w:rFonts w:ascii="宋体" w:hAnsi="宋体" w:cs="宋体"/>
                <w:b/>
                <w:sz w:val="28"/>
                <w:szCs w:val="28"/>
              </w:rPr>
            </w:pPr>
          </w:p>
        </w:tc>
        <w:tc>
          <w:tcPr>
            <w:tcW w:w="1765" w:type="dxa"/>
          </w:tcPr>
          <w:p>
            <w:pPr>
              <w:spacing w:line="360" w:lineRule="auto"/>
              <w:jc w:val="center"/>
              <w:rPr>
                <w:rFonts w:ascii="宋体" w:hAnsi="宋体" w:cs="宋体"/>
                <w:b/>
                <w:sz w:val="28"/>
                <w:szCs w:val="28"/>
              </w:rPr>
            </w:pPr>
          </w:p>
        </w:tc>
        <w:tc>
          <w:tcPr>
            <w:tcW w:w="2462" w:type="dxa"/>
          </w:tcPr>
          <w:p>
            <w:pPr>
              <w:spacing w:line="360" w:lineRule="auto"/>
              <w:jc w:val="center"/>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tcPr>
          <w:p>
            <w:pPr>
              <w:spacing w:line="360" w:lineRule="auto"/>
              <w:jc w:val="center"/>
              <w:rPr>
                <w:rFonts w:ascii="宋体" w:hAnsi="宋体" w:cs="宋体"/>
                <w:b/>
                <w:sz w:val="28"/>
                <w:szCs w:val="28"/>
              </w:rPr>
            </w:pPr>
          </w:p>
        </w:tc>
        <w:tc>
          <w:tcPr>
            <w:tcW w:w="1698" w:type="dxa"/>
          </w:tcPr>
          <w:p>
            <w:pPr>
              <w:spacing w:line="360" w:lineRule="auto"/>
              <w:jc w:val="center"/>
              <w:rPr>
                <w:rFonts w:ascii="宋体" w:hAnsi="宋体" w:cs="宋体"/>
                <w:b/>
                <w:sz w:val="28"/>
                <w:szCs w:val="28"/>
              </w:rPr>
            </w:pPr>
          </w:p>
        </w:tc>
        <w:tc>
          <w:tcPr>
            <w:tcW w:w="2280" w:type="dxa"/>
          </w:tcPr>
          <w:p>
            <w:pPr>
              <w:spacing w:line="360" w:lineRule="auto"/>
              <w:jc w:val="center"/>
              <w:rPr>
                <w:rFonts w:ascii="宋体" w:hAnsi="宋体" w:cs="宋体"/>
                <w:b/>
                <w:sz w:val="28"/>
                <w:szCs w:val="28"/>
              </w:rPr>
            </w:pPr>
          </w:p>
        </w:tc>
        <w:tc>
          <w:tcPr>
            <w:tcW w:w="1765" w:type="dxa"/>
          </w:tcPr>
          <w:p>
            <w:pPr>
              <w:spacing w:line="360" w:lineRule="auto"/>
              <w:jc w:val="center"/>
              <w:rPr>
                <w:rFonts w:ascii="宋体" w:hAnsi="宋体" w:cs="宋体"/>
                <w:b/>
                <w:sz w:val="28"/>
                <w:szCs w:val="28"/>
              </w:rPr>
            </w:pPr>
          </w:p>
        </w:tc>
        <w:tc>
          <w:tcPr>
            <w:tcW w:w="2462" w:type="dxa"/>
          </w:tcPr>
          <w:p>
            <w:pPr>
              <w:spacing w:line="360" w:lineRule="auto"/>
              <w:jc w:val="center"/>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tcPr>
          <w:p>
            <w:pPr>
              <w:spacing w:line="360" w:lineRule="auto"/>
              <w:jc w:val="center"/>
              <w:rPr>
                <w:rFonts w:ascii="宋体" w:hAnsi="宋体" w:cs="宋体"/>
                <w:b/>
                <w:sz w:val="28"/>
                <w:szCs w:val="28"/>
              </w:rPr>
            </w:pPr>
          </w:p>
        </w:tc>
        <w:tc>
          <w:tcPr>
            <w:tcW w:w="1698" w:type="dxa"/>
          </w:tcPr>
          <w:p>
            <w:pPr>
              <w:spacing w:line="360" w:lineRule="auto"/>
              <w:jc w:val="center"/>
              <w:rPr>
                <w:rFonts w:ascii="宋体" w:hAnsi="宋体" w:cs="宋体"/>
                <w:b/>
                <w:sz w:val="28"/>
                <w:szCs w:val="28"/>
              </w:rPr>
            </w:pPr>
          </w:p>
        </w:tc>
        <w:tc>
          <w:tcPr>
            <w:tcW w:w="2280" w:type="dxa"/>
          </w:tcPr>
          <w:p>
            <w:pPr>
              <w:spacing w:line="360" w:lineRule="auto"/>
              <w:jc w:val="center"/>
              <w:rPr>
                <w:rFonts w:ascii="宋体" w:hAnsi="宋体" w:cs="宋体"/>
                <w:b/>
                <w:sz w:val="28"/>
                <w:szCs w:val="28"/>
              </w:rPr>
            </w:pPr>
          </w:p>
        </w:tc>
        <w:tc>
          <w:tcPr>
            <w:tcW w:w="1765" w:type="dxa"/>
          </w:tcPr>
          <w:p>
            <w:pPr>
              <w:spacing w:line="360" w:lineRule="auto"/>
              <w:jc w:val="center"/>
              <w:rPr>
                <w:rFonts w:ascii="宋体" w:hAnsi="宋体" w:cs="宋体"/>
                <w:b/>
                <w:sz w:val="28"/>
                <w:szCs w:val="28"/>
              </w:rPr>
            </w:pPr>
          </w:p>
        </w:tc>
        <w:tc>
          <w:tcPr>
            <w:tcW w:w="2462" w:type="dxa"/>
          </w:tcPr>
          <w:p>
            <w:pPr>
              <w:spacing w:line="360" w:lineRule="auto"/>
              <w:jc w:val="center"/>
              <w:rPr>
                <w:rFonts w:ascii="宋体" w:hAnsi="宋体" w:cs="宋体"/>
                <w:b/>
                <w:sz w:val="28"/>
                <w:szCs w:val="28"/>
              </w:rPr>
            </w:pPr>
          </w:p>
        </w:tc>
      </w:tr>
    </w:tbl>
    <w:p>
      <w:pPr>
        <w:pStyle w:val="51"/>
        <w:widowControl w:val="0"/>
        <w:spacing w:line="360" w:lineRule="auto"/>
        <w:rPr>
          <w:rFonts w:ascii="宋体" w:hAnsi="宋体" w:cs="宋体"/>
          <w:color w:val="FF0000"/>
          <w:sz w:val="28"/>
          <w:szCs w:val="28"/>
        </w:rPr>
      </w:pPr>
      <w:r>
        <w:rPr>
          <w:rFonts w:hint="eastAsia" w:ascii="宋体" w:hAnsi="宋体" w:cs="宋体"/>
          <w:color w:val="FF0000"/>
          <w:sz w:val="28"/>
          <w:szCs w:val="28"/>
        </w:rPr>
        <w:t>（若无差异，此表留空）</w:t>
      </w:r>
    </w:p>
    <w:p>
      <w:pPr>
        <w:pStyle w:val="2"/>
        <w:keepNext w:val="0"/>
        <w:keepLines w:val="0"/>
        <w:spacing w:before="0" w:after="0"/>
        <w:rPr>
          <w:rFonts w:ascii="宋体" w:hAnsi="宋体" w:cs="宋体"/>
          <w:kern w:val="2"/>
          <w:sz w:val="28"/>
          <w:szCs w:val="28"/>
        </w:rPr>
      </w:pPr>
    </w:p>
    <w:p>
      <w:pPr>
        <w:pStyle w:val="2"/>
        <w:keepNext w:val="0"/>
        <w:keepLines w:val="0"/>
        <w:spacing w:before="0" w:after="0"/>
        <w:rPr>
          <w:rFonts w:ascii="宋体" w:hAnsi="宋体" w:cs="宋体"/>
          <w:b w:val="0"/>
          <w:kern w:val="2"/>
          <w:sz w:val="28"/>
          <w:szCs w:val="28"/>
        </w:rPr>
      </w:pPr>
      <w:r>
        <w:rPr>
          <w:rFonts w:hint="eastAsia" w:ascii="宋体" w:hAnsi="宋体" w:cs="宋体"/>
          <w:kern w:val="2"/>
          <w:sz w:val="28"/>
          <w:szCs w:val="28"/>
        </w:rPr>
        <w:t>附件</w:t>
      </w:r>
      <w:r>
        <w:rPr>
          <w:rFonts w:ascii="宋体" w:hAnsi="宋体" w:cs="宋体"/>
          <w:kern w:val="2"/>
          <w:sz w:val="28"/>
          <w:szCs w:val="28"/>
        </w:rPr>
        <w:t>5</w:t>
      </w:r>
      <w:r>
        <w:rPr>
          <w:rFonts w:hint="eastAsia" w:ascii="宋体" w:hAnsi="宋体" w:cs="宋体"/>
          <w:kern w:val="2"/>
          <w:sz w:val="28"/>
          <w:szCs w:val="28"/>
        </w:rPr>
        <w:t xml:space="preserve"> 具体解决方案</w:t>
      </w:r>
    </w:p>
    <w:p>
      <w:pPr>
        <w:ind w:firstLine="560" w:firstLineChars="200"/>
        <w:rPr>
          <w:rFonts w:ascii="宋体" w:hAnsi="宋体" w:cs="宋体"/>
          <w:sz w:val="28"/>
          <w:szCs w:val="28"/>
        </w:rPr>
      </w:pPr>
      <w:r>
        <w:rPr>
          <w:rFonts w:hint="eastAsia" w:ascii="宋体" w:hAnsi="宋体" w:cs="宋体"/>
          <w:sz w:val="28"/>
          <w:szCs w:val="28"/>
        </w:rPr>
        <w:t>提供产品优势、服务承诺、成功案例案例等。</w:t>
      </w:r>
    </w:p>
    <w:p>
      <w:pPr>
        <w:ind w:firstLine="560" w:firstLineChars="200"/>
        <w:rPr>
          <w:rFonts w:ascii="宋体" w:hAnsi="宋体" w:cs="宋体"/>
          <w:sz w:val="28"/>
          <w:szCs w:val="28"/>
        </w:rPr>
      </w:pPr>
    </w:p>
    <w:p>
      <w:pPr>
        <w:pStyle w:val="2"/>
        <w:keepNext w:val="0"/>
        <w:keepLines w:val="0"/>
        <w:spacing w:before="0" w:after="0"/>
        <w:rPr>
          <w:rFonts w:ascii="宋体" w:hAnsi="宋体" w:cs="宋体"/>
          <w:kern w:val="2"/>
          <w:sz w:val="28"/>
          <w:szCs w:val="28"/>
        </w:rPr>
      </w:pPr>
      <w:r>
        <w:rPr>
          <w:rFonts w:hint="eastAsia" w:ascii="宋体" w:hAnsi="宋体" w:cs="宋体"/>
          <w:kern w:val="2"/>
          <w:sz w:val="28"/>
          <w:szCs w:val="28"/>
        </w:rPr>
        <w:t>附件</w:t>
      </w:r>
      <w:r>
        <w:rPr>
          <w:rFonts w:ascii="宋体" w:hAnsi="宋体" w:cs="宋体"/>
          <w:kern w:val="2"/>
          <w:sz w:val="28"/>
          <w:szCs w:val="28"/>
        </w:rPr>
        <w:t>6</w:t>
      </w:r>
      <w:r>
        <w:rPr>
          <w:rFonts w:hint="eastAsia" w:ascii="宋体" w:hAnsi="宋体" w:cs="宋体"/>
          <w:kern w:val="2"/>
          <w:sz w:val="28"/>
          <w:szCs w:val="28"/>
        </w:rPr>
        <w:t xml:space="preserve"> </w:t>
      </w:r>
      <w:r>
        <w:rPr>
          <w:rFonts w:ascii="宋体" w:hAnsi="宋体" w:cs="宋体"/>
          <w:kern w:val="2"/>
          <w:sz w:val="28"/>
          <w:szCs w:val="28"/>
        </w:rPr>
        <w:t xml:space="preserve"> </w:t>
      </w:r>
      <w:r>
        <w:rPr>
          <w:rFonts w:hint="eastAsia" w:ascii="宋体" w:hAnsi="宋体" w:cs="宋体"/>
          <w:kern w:val="2"/>
          <w:sz w:val="28"/>
          <w:szCs w:val="28"/>
        </w:rPr>
        <w:t>其他商务资料</w:t>
      </w:r>
    </w:p>
    <w:p>
      <w:pPr>
        <w:spacing w:line="360" w:lineRule="auto"/>
        <w:ind w:left="840" w:hanging="840" w:hangingChars="300"/>
        <w:rPr>
          <w:sz w:val="28"/>
          <w:szCs w:val="28"/>
        </w:rPr>
      </w:pPr>
      <w:r>
        <w:rPr>
          <w:color w:val="FF0000"/>
          <w:sz w:val="28"/>
          <w:szCs w:val="28"/>
        </w:rPr>
        <w:t>1</w:t>
      </w:r>
      <w:r>
        <w:rPr>
          <w:rFonts w:hint="eastAsia"/>
          <w:color w:val="FF0000"/>
          <w:sz w:val="28"/>
          <w:szCs w:val="28"/>
        </w:rPr>
        <w:t>、公司简介、营业执照扫描件、公司规模声明函、资质证书等。</w:t>
      </w:r>
    </w:p>
    <w:p>
      <w:pPr>
        <w:spacing w:line="360" w:lineRule="auto"/>
        <w:ind w:left="840" w:hanging="840" w:hangingChars="300"/>
        <w:rPr>
          <w:bCs/>
          <w:color w:val="FF0000"/>
          <w:sz w:val="28"/>
          <w:szCs w:val="28"/>
        </w:rPr>
      </w:pPr>
      <w:r>
        <w:rPr>
          <w:bCs/>
          <w:color w:val="FF0000"/>
          <w:sz w:val="28"/>
          <w:szCs w:val="28"/>
        </w:rPr>
        <w:t>2</w:t>
      </w:r>
      <w:r>
        <w:rPr>
          <w:rFonts w:hint="eastAsia"/>
          <w:bCs/>
          <w:color w:val="FF0000"/>
          <w:sz w:val="28"/>
          <w:szCs w:val="28"/>
        </w:rPr>
        <w:t>、提供报价依据，可为同类项目合同扫描件</w:t>
      </w:r>
    </w:p>
    <w:p>
      <w:pPr>
        <w:spacing w:line="360" w:lineRule="auto"/>
        <w:rPr>
          <w:bCs/>
          <w:color w:val="FF0000"/>
          <w:sz w:val="28"/>
          <w:szCs w:val="28"/>
        </w:rPr>
      </w:pPr>
      <w:r>
        <w:rPr>
          <w:bCs/>
          <w:color w:val="FF0000"/>
          <w:sz w:val="28"/>
          <w:szCs w:val="28"/>
        </w:rPr>
        <w:t>3</w:t>
      </w:r>
      <w:r>
        <w:rPr>
          <w:rFonts w:hint="eastAsia"/>
          <w:bCs/>
          <w:color w:val="FF0000"/>
          <w:sz w:val="28"/>
          <w:szCs w:val="28"/>
        </w:rPr>
        <w:t>、现场提交的本文件内容需盖单位公章或业务章。</w:t>
      </w:r>
    </w:p>
    <w:p>
      <w:pPr>
        <w:spacing w:line="360" w:lineRule="auto"/>
        <w:rPr>
          <w:bCs/>
          <w:color w:val="FF0000"/>
          <w:sz w:val="28"/>
          <w:szCs w:val="28"/>
        </w:rPr>
      </w:pPr>
    </w:p>
    <w:p>
      <w:pPr>
        <w:ind w:firstLine="560" w:firstLineChars="200"/>
        <w:rPr>
          <w:rFonts w:ascii="宋体" w:hAnsi="宋体" w:cs="宋体"/>
          <w:sz w:val="28"/>
          <w:szCs w:val="28"/>
        </w:rPr>
      </w:pPr>
    </w:p>
    <w:sectPr>
      <w:pgSz w:w="11906" w:h="16838"/>
      <w:pgMar w:top="1134" w:right="1134" w:bottom="1134" w:left="113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30304000000000000"/>
    <w:charset w:val="86"/>
    <w:family w:val="auto"/>
    <w:pitch w:val="default"/>
    <w:sig w:usb0="E7FFAEFF" w:usb1="F9FFFFFF" w:usb2="000FFDFF" w:usb3="00000000" w:csb0="603F01FF" w:csb1="FFFF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等线 Light">
    <w:altName w:val="华文宋体"/>
    <w:panose1 w:val="02010600030101010101"/>
    <w:charset w:val="86"/>
    <w:family w:val="auto"/>
    <w:pitch w:val="default"/>
    <w:sig w:usb0="00000000" w:usb1="00000000" w:usb2="00000016" w:usb3="00000000" w:csb0="0004000F" w:csb1="00000000"/>
  </w:font>
  <w:font w:name="华文宋体">
    <w:panose1 w:val="02010600040101010101"/>
    <w:charset w:val="86"/>
    <w:family w:val="auto"/>
    <w:pitch w:val="default"/>
    <w:sig w:usb0="00000287" w:usb1="080F0000" w:usb2="00000000" w:usb3="00000000" w:csb0="0004009F" w:csb1="DFD7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Gotham-Light">
    <w:altName w:val="Times New Roman"/>
    <w:panose1 w:val="00000000000000000000"/>
    <w:charset w:val="00"/>
    <w:family w:val="roman"/>
    <w:pitch w:val="default"/>
    <w:sig w:usb0="00000000" w:usb1="00000000" w:usb2="00000000" w:usb3="00000000" w:csb0="00000000" w:csb1="00000000"/>
  </w:font>
  <w:font w:name="DFPHeiW3-Identity-H">
    <w:altName w:val="Times New Roman"/>
    <w:panose1 w:val="00000000000000000000"/>
    <w:charset w:val="00"/>
    <w:family w:val="roman"/>
    <w:pitch w:val="default"/>
    <w:sig w:usb0="00000000" w:usb1="00000000" w:usb2="00000000" w:usb3="00000000" w:csb0="00000000" w:csb1="00000000"/>
  </w:font>
  <w:font w:name="DFPHeiW7">
    <w:altName w:val="汉仪中黑KW"/>
    <w:panose1 w:val="00000000000000000000"/>
    <w:charset w:val="86"/>
    <w:family w:val="auto"/>
    <w:pitch w:val="default"/>
    <w:sig w:usb0="00000000" w:usb1="00000000" w:usb2="0000001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 w:name="Times">
    <w:altName w:val="Times New Roman"/>
    <w:panose1 w:val="02020603050405020304"/>
    <w:charset w:val="00"/>
    <w:family w:val="auto"/>
    <w:pitch w:val="default"/>
    <w:sig w:usb0="00000000" w:usb1="00000000" w:usb2="00000000" w:usb3="00000000" w:csb0="00000001" w:csb1="00000000"/>
  </w:font>
  <w:font w:name="Segoe UI">
    <w:altName w:val="Arial"/>
    <w:panose1 w:val="020B0502040204020203"/>
    <w:charset w:val="00"/>
    <w:family w:val="swiss"/>
    <w:pitch w:val="default"/>
    <w:sig w:usb0="00000000" w:usb1="00000000" w:usb2="00000009" w:usb3="00000000" w:csb0="000001FF" w:csb1="00000000"/>
  </w:font>
  <w:font w:name="Inherit">
    <w:altName w:val="Times New Roman"/>
    <w:panose1 w:val="00000000000000000000"/>
    <w:charset w:val="00"/>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832A5E"/>
    <w:multiLevelType w:val="multilevel"/>
    <w:tmpl w:val="10832A5E"/>
    <w:lvl w:ilvl="0" w:tentative="0">
      <w:start w:val="1"/>
      <w:numFmt w:val="chineseCountingThousand"/>
      <w:lvlText w:val="%1、"/>
      <w:lvlJc w:val="left"/>
      <w:pPr>
        <w:tabs>
          <w:tab w:val="left" w:pos="720"/>
        </w:tabs>
        <w:ind w:left="720" w:hanging="7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D5755D3"/>
    <w:multiLevelType w:val="multilevel"/>
    <w:tmpl w:val="1D5755D3"/>
    <w:lvl w:ilvl="0" w:tentative="0">
      <w:start w:val="1"/>
      <w:numFmt w:val="bullet"/>
      <w:pStyle w:val="109"/>
      <w:lvlText w:val=""/>
      <w:lvlJc w:val="left"/>
      <w:pPr>
        <w:tabs>
          <w:tab w:val="left" w:pos="2126"/>
        </w:tabs>
        <w:ind w:left="2126" w:hanging="425"/>
      </w:pPr>
      <w:rPr>
        <w:rFonts w:hint="default" w:ascii="Wingdings" w:hAnsi="Wingdings" w:cs="Wingdings"/>
        <w:b w:val="0"/>
        <w:bCs w:val="0"/>
        <w:i w:val="0"/>
        <w:iCs w:val="0"/>
        <w:caps w:val="0"/>
        <w:strike w:val="0"/>
        <w:dstrike w:val="0"/>
        <w:vanish w:val="0"/>
        <w:color w:val="000000"/>
        <w:spacing w:val="0"/>
        <w:w w:val="100"/>
        <w:position w:val="2"/>
        <w:sz w:val="16"/>
        <w:szCs w:val="16"/>
        <w:vertAlign w:val="baseli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1E780D52"/>
    <w:multiLevelType w:val="multilevel"/>
    <w:tmpl w:val="1E780D52"/>
    <w:lvl w:ilvl="0" w:tentative="0">
      <w:start w:val="1"/>
      <w:numFmt w:val="bullet"/>
      <w:pStyle w:val="86"/>
      <w:lvlText w:val=""/>
      <w:lvlJc w:val="left"/>
      <w:pPr>
        <w:ind w:left="1021" w:hanging="454"/>
      </w:pPr>
      <w:rPr>
        <w:rFonts w:hint="default" w:ascii="Wingdings" w:hAnsi="Wingdings"/>
      </w:rPr>
    </w:lvl>
    <w:lvl w:ilvl="1" w:tentative="0">
      <w:start w:val="1"/>
      <w:numFmt w:val="bullet"/>
      <w:lvlText w:val="o"/>
      <w:lvlJc w:val="left"/>
      <w:pPr>
        <w:ind w:left="1894" w:hanging="360"/>
      </w:pPr>
      <w:rPr>
        <w:rFonts w:hint="default" w:ascii="Courier New" w:hAnsi="Courier New"/>
      </w:rPr>
    </w:lvl>
    <w:lvl w:ilvl="2" w:tentative="0">
      <w:start w:val="1"/>
      <w:numFmt w:val="bullet"/>
      <w:lvlText w:val=""/>
      <w:lvlJc w:val="left"/>
      <w:pPr>
        <w:ind w:left="2614" w:hanging="360"/>
      </w:pPr>
      <w:rPr>
        <w:rFonts w:hint="default" w:ascii="Wingdings" w:hAnsi="Wingdings"/>
      </w:rPr>
    </w:lvl>
    <w:lvl w:ilvl="3" w:tentative="0">
      <w:start w:val="1"/>
      <w:numFmt w:val="bullet"/>
      <w:lvlText w:val=""/>
      <w:lvlJc w:val="left"/>
      <w:pPr>
        <w:ind w:left="3334" w:hanging="360"/>
      </w:pPr>
      <w:rPr>
        <w:rFonts w:hint="default" w:ascii="Symbol" w:hAnsi="Symbol"/>
      </w:rPr>
    </w:lvl>
    <w:lvl w:ilvl="4" w:tentative="0">
      <w:start w:val="1"/>
      <w:numFmt w:val="bullet"/>
      <w:lvlText w:val="o"/>
      <w:lvlJc w:val="left"/>
      <w:pPr>
        <w:ind w:left="4054" w:hanging="360"/>
      </w:pPr>
      <w:rPr>
        <w:rFonts w:hint="default" w:ascii="Courier New" w:hAnsi="Courier New"/>
      </w:rPr>
    </w:lvl>
    <w:lvl w:ilvl="5" w:tentative="0">
      <w:start w:val="1"/>
      <w:numFmt w:val="bullet"/>
      <w:lvlText w:val=""/>
      <w:lvlJc w:val="left"/>
      <w:pPr>
        <w:ind w:left="4774" w:hanging="360"/>
      </w:pPr>
      <w:rPr>
        <w:rFonts w:hint="default" w:ascii="Wingdings" w:hAnsi="Wingdings"/>
      </w:rPr>
    </w:lvl>
    <w:lvl w:ilvl="6" w:tentative="0">
      <w:start w:val="1"/>
      <w:numFmt w:val="bullet"/>
      <w:lvlText w:val=""/>
      <w:lvlJc w:val="left"/>
      <w:pPr>
        <w:ind w:left="5494" w:hanging="360"/>
      </w:pPr>
      <w:rPr>
        <w:rFonts w:hint="default" w:ascii="Symbol" w:hAnsi="Symbol"/>
      </w:rPr>
    </w:lvl>
    <w:lvl w:ilvl="7" w:tentative="0">
      <w:start w:val="1"/>
      <w:numFmt w:val="bullet"/>
      <w:lvlText w:val="o"/>
      <w:lvlJc w:val="left"/>
      <w:pPr>
        <w:ind w:left="6214" w:hanging="360"/>
      </w:pPr>
      <w:rPr>
        <w:rFonts w:hint="default" w:ascii="Courier New" w:hAnsi="Courier New"/>
      </w:rPr>
    </w:lvl>
    <w:lvl w:ilvl="8" w:tentative="0">
      <w:start w:val="1"/>
      <w:numFmt w:val="bullet"/>
      <w:lvlText w:val=""/>
      <w:lvlJc w:val="left"/>
      <w:pPr>
        <w:ind w:left="6934" w:hanging="360"/>
      </w:pPr>
      <w:rPr>
        <w:rFonts w:hint="default" w:ascii="Wingdings" w:hAnsi="Wingdings"/>
      </w:rPr>
    </w:lvl>
  </w:abstractNum>
  <w:abstractNum w:abstractNumId="3">
    <w:nsid w:val="50A34D4E"/>
    <w:multiLevelType w:val="multilevel"/>
    <w:tmpl w:val="50A34D4E"/>
    <w:lvl w:ilvl="0" w:tentative="0">
      <w:start w:val="1"/>
      <w:numFmt w:val="bullet"/>
      <w:pStyle w:val="85"/>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4">
    <w:nsid w:val="53C97F65"/>
    <w:multiLevelType w:val="multilevel"/>
    <w:tmpl w:val="53C97F65"/>
    <w:lvl w:ilvl="0" w:tentative="0">
      <w:start w:val="1"/>
      <w:numFmt w:val="decimal"/>
      <w:pStyle w:val="89"/>
      <w:suff w:val="space"/>
      <w:lvlText w:val="%1"/>
      <w:lvlJc w:val="left"/>
      <w:pPr>
        <w:ind w:left="227" w:hanging="227"/>
      </w:pPr>
      <w:rPr>
        <w:rFonts w:hint="eastAsia"/>
      </w:rPr>
    </w:lvl>
    <w:lvl w:ilvl="1" w:tentative="0">
      <w:start w:val="1"/>
      <w:numFmt w:val="decimal"/>
      <w:pStyle w:val="90"/>
      <w:suff w:val="space"/>
      <w:lvlText w:val="%1.%2"/>
      <w:lvlJc w:val="left"/>
      <w:pPr>
        <w:ind w:left="227" w:hanging="227"/>
      </w:pPr>
      <w:rPr>
        <w:rFonts w:hint="eastAsia"/>
      </w:rPr>
    </w:lvl>
    <w:lvl w:ilvl="2" w:tentative="0">
      <w:start w:val="1"/>
      <w:numFmt w:val="decimal"/>
      <w:pStyle w:val="91"/>
      <w:suff w:val="space"/>
      <w:lvlText w:val="%1.%2.%3"/>
      <w:lvlJc w:val="left"/>
      <w:pPr>
        <w:ind w:left="227" w:hanging="227"/>
      </w:pPr>
      <w:rPr>
        <w:rFonts w:hint="eastAsia"/>
      </w:rPr>
    </w:lvl>
    <w:lvl w:ilvl="3" w:tentative="0">
      <w:start w:val="1"/>
      <w:numFmt w:val="decimal"/>
      <w:lvlText w:val="3.2.2.%4"/>
      <w:lvlJc w:val="left"/>
      <w:pPr>
        <w:ind w:left="227" w:hanging="227"/>
      </w:pPr>
      <w:rPr>
        <w:rFonts w:hint="eastAsia"/>
      </w:rPr>
    </w:lvl>
    <w:lvl w:ilvl="4" w:tentative="0">
      <w:start w:val="1"/>
      <w:numFmt w:val="decimal"/>
      <w:suff w:val="space"/>
      <w:lvlText w:val="%1.%2.%3.%4.%5"/>
      <w:lvlJc w:val="left"/>
      <w:pPr>
        <w:ind w:left="227" w:hanging="227"/>
      </w:pPr>
      <w:rPr>
        <w:rFonts w:hint="eastAsia"/>
      </w:rPr>
    </w:lvl>
    <w:lvl w:ilvl="5" w:tentative="0">
      <w:start w:val="1"/>
      <w:numFmt w:val="decimal"/>
      <w:suff w:val="space"/>
      <w:lvlText w:val="%1.%2.%3.%4.%5.%6"/>
      <w:lvlJc w:val="left"/>
      <w:pPr>
        <w:ind w:left="227" w:hanging="227"/>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3"/>
  </w:num>
  <w:num w:numId="2">
    <w:abstractNumId w:val="2"/>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敏君">
    <w15:presenceInfo w15:providerId="None" w15:userId="黄敏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58F"/>
    <w:rsid w:val="0000700E"/>
    <w:rsid w:val="00011866"/>
    <w:rsid w:val="000140EB"/>
    <w:rsid w:val="0001476C"/>
    <w:rsid w:val="00027A94"/>
    <w:rsid w:val="00035E49"/>
    <w:rsid w:val="0003746E"/>
    <w:rsid w:val="00040B68"/>
    <w:rsid w:val="0004449A"/>
    <w:rsid w:val="00044A73"/>
    <w:rsid w:val="000477FC"/>
    <w:rsid w:val="0006114B"/>
    <w:rsid w:val="00061A5F"/>
    <w:rsid w:val="000639CD"/>
    <w:rsid w:val="00094694"/>
    <w:rsid w:val="000A03F0"/>
    <w:rsid w:val="000A517F"/>
    <w:rsid w:val="000A7DD6"/>
    <w:rsid w:val="000B5D42"/>
    <w:rsid w:val="000C3F32"/>
    <w:rsid w:val="000C539E"/>
    <w:rsid w:val="000E2F34"/>
    <w:rsid w:val="000E5CE4"/>
    <w:rsid w:val="000F2B9C"/>
    <w:rsid w:val="000F6838"/>
    <w:rsid w:val="000F76E2"/>
    <w:rsid w:val="00100717"/>
    <w:rsid w:val="00103941"/>
    <w:rsid w:val="001143A5"/>
    <w:rsid w:val="00115460"/>
    <w:rsid w:val="001156D6"/>
    <w:rsid w:val="00136BC8"/>
    <w:rsid w:val="0014136E"/>
    <w:rsid w:val="00143161"/>
    <w:rsid w:val="001519CA"/>
    <w:rsid w:val="00180D9E"/>
    <w:rsid w:val="00194F7B"/>
    <w:rsid w:val="00195257"/>
    <w:rsid w:val="001A6D83"/>
    <w:rsid w:val="001B65F5"/>
    <w:rsid w:val="001C20B1"/>
    <w:rsid w:val="001D1BCB"/>
    <w:rsid w:val="001D6D8C"/>
    <w:rsid w:val="001E15D6"/>
    <w:rsid w:val="001F1E5F"/>
    <w:rsid w:val="001F3D3B"/>
    <w:rsid w:val="002012F2"/>
    <w:rsid w:val="00206CF2"/>
    <w:rsid w:val="0020757A"/>
    <w:rsid w:val="00210EDA"/>
    <w:rsid w:val="0021491E"/>
    <w:rsid w:val="002224B3"/>
    <w:rsid w:val="00225E3D"/>
    <w:rsid w:val="00226C75"/>
    <w:rsid w:val="00230EBF"/>
    <w:rsid w:val="00237E22"/>
    <w:rsid w:val="00246DA9"/>
    <w:rsid w:val="00246DB4"/>
    <w:rsid w:val="00247E4E"/>
    <w:rsid w:val="002506A6"/>
    <w:rsid w:val="0026267A"/>
    <w:rsid w:val="00265D28"/>
    <w:rsid w:val="00281F39"/>
    <w:rsid w:val="00291C58"/>
    <w:rsid w:val="002921BD"/>
    <w:rsid w:val="00295648"/>
    <w:rsid w:val="002976F7"/>
    <w:rsid w:val="002A03C0"/>
    <w:rsid w:val="002A1973"/>
    <w:rsid w:val="002A6FFE"/>
    <w:rsid w:val="002C2956"/>
    <w:rsid w:val="002C3BEB"/>
    <w:rsid w:val="002C712A"/>
    <w:rsid w:val="002F404F"/>
    <w:rsid w:val="003001F7"/>
    <w:rsid w:val="00301DE0"/>
    <w:rsid w:val="0030499B"/>
    <w:rsid w:val="003107C0"/>
    <w:rsid w:val="00310E77"/>
    <w:rsid w:val="00311368"/>
    <w:rsid w:val="003224CF"/>
    <w:rsid w:val="00332A12"/>
    <w:rsid w:val="003421CE"/>
    <w:rsid w:val="00343E0D"/>
    <w:rsid w:val="00345259"/>
    <w:rsid w:val="00351F79"/>
    <w:rsid w:val="00360936"/>
    <w:rsid w:val="00363677"/>
    <w:rsid w:val="003700E3"/>
    <w:rsid w:val="00377F94"/>
    <w:rsid w:val="003877F8"/>
    <w:rsid w:val="003A20B3"/>
    <w:rsid w:val="003A3559"/>
    <w:rsid w:val="003A36C5"/>
    <w:rsid w:val="003A792C"/>
    <w:rsid w:val="003B0BC7"/>
    <w:rsid w:val="003B116E"/>
    <w:rsid w:val="003B196B"/>
    <w:rsid w:val="003B7914"/>
    <w:rsid w:val="003C6112"/>
    <w:rsid w:val="003E6A15"/>
    <w:rsid w:val="00416814"/>
    <w:rsid w:val="0041761B"/>
    <w:rsid w:val="004220B7"/>
    <w:rsid w:val="004362E6"/>
    <w:rsid w:val="00440E19"/>
    <w:rsid w:val="00441B7C"/>
    <w:rsid w:val="00450E3F"/>
    <w:rsid w:val="00456D6D"/>
    <w:rsid w:val="00456EB9"/>
    <w:rsid w:val="00466850"/>
    <w:rsid w:val="00476CC5"/>
    <w:rsid w:val="004836CC"/>
    <w:rsid w:val="00484C86"/>
    <w:rsid w:val="00492043"/>
    <w:rsid w:val="004A346E"/>
    <w:rsid w:val="004C2577"/>
    <w:rsid w:val="004D5413"/>
    <w:rsid w:val="004E08BA"/>
    <w:rsid w:val="004E5CDB"/>
    <w:rsid w:val="004F1D1B"/>
    <w:rsid w:val="004F31E5"/>
    <w:rsid w:val="0050381B"/>
    <w:rsid w:val="0050741C"/>
    <w:rsid w:val="005209B2"/>
    <w:rsid w:val="00522A2C"/>
    <w:rsid w:val="00527B2D"/>
    <w:rsid w:val="00527B31"/>
    <w:rsid w:val="00535FE7"/>
    <w:rsid w:val="00543B81"/>
    <w:rsid w:val="00556AB0"/>
    <w:rsid w:val="0058292D"/>
    <w:rsid w:val="005843BE"/>
    <w:rsid w:val="0058583D"/>
    <w:rsid w:val="00586D5E"/>
    <w:rsid w:val="005909C5"/>
    <w:rsid w:val="005A0921"/>
    <w:rsid w:val="005A226A"/>
    <w:rsid w:val="005A5A0F"/>
    <w:rsid w:val="005B1023"/>
    <w:rsid w:val="005B2240"/>
    <w:rsid w:val="005B2DA4"/>
    <w:rsid w:val="005C3087"/>
    <w:rsid w:val="005C6852"/>
    <w:rsid w:val="005D2234"/>
    <w:rsid w:val="005D723D"/>
    <w:rsid w:val="005E00F2"/>
    <w:rsid w:val="005E00FC"/>
    <w:rsid w:val="005E1381"/>
    <w:rsid w:val="005E640E"/>
    <w:rsid w:val="005F0AD4"/>
    <w:rsid w:val="006043A3"/>
    <w:rsid w:val="00621731"/>
    <w:rsid w:val="006276A4"/>
    <w:rsid w:val="00627965"/>
    <w:rsid w:val="00631FA9"/>
    <w:rsid w:val="00642A75"/>
    <w:rsid w:val="006448BE"/>
    <w:rsid w:val="006522FA"/>
    <w:rsid w:val="00652C63"/>
    <w:rsid w:val="00665D97"/>
    <w:rsid w:val="00686FB6"/>
    <w:rsid w:val="00687735"/>
    <w:rsid w:val="006A2A5B"/>
    <w:rsid w:val="006A7FDE"/>
    <w:rsid w:val="006B768B"/>
    <w:rsid w:val="006C0754"/>
    <w:rsid w:val="006C4C86"/>
    <w:rsid w:val="006C5D7F"/>
    <w:rsid w:val="006D0F8F"/>
    <w:rsid w:val="006D25D5"/>
    <w:rsid w:val="006D4AE5"/>
    <w:rsid w:val="006D7950"/>
    <w:rsid w:val="006E2219"/>
    <w:rsid w:val="006F3216"/>
    <w:rsid w:val="006F6104"/>
    <w:rsid w:val="007014D0"/>
    <w:rsid w:val="007114E0"/>
    <w:rsid w:val="00717ECD"/>
    <w:rsid w:val="0072548F"/>
    <w:rsid w:val="0073170E"/>
    <w:rsid w:val="00732796"/>
    <w:rsid w:val="0073465C"/>
    <w:rsid w:val="00740E5F"/>
    <w:rsid w:val="00743CA6"/>
    <w:rsid w:val="00752B9E"/>
    <w:rsid w:val="00772291"/>
    <w:rsid w:val="00777306"/>
    <w:rsid w:val="007853F1"/>
    <w:rsid w:val="007A00F2"/>
    <w:rsid w:val="007A3924"/>
    <w:rsid w:val="007C2BB2"/>
    <w:rsid w:val="007C4C74"/>
    <w:rsid w:val="007C5CDC"/>
    <w:rsid w:val="007D111E"/>
    <w:rsid w:val="007D2BF1"/>
    <w:rsid w:val="007E4F06"/>
    <w:rsid w:val="007F0DC3"/>
    <w:rsid w:val="00815790"/>
    <w:rsid w:val="00823463"/>
    <w:rsid w:val="008236E6"/>
    <w:rsid w:val="00833914"/>
    <w:rsid w:val="008357A9"/>
    <w:rsid w:val="00837AB9"/>
    <w:rsid w:val="00845457"/>
    <w:rsid w:val="008524F2"/>
    <w:rsid w:val="008578DE"/>
    <w:rsid w:val="00857E7D"/>
    <w:rsid w:val="0086081E"/>
    <w:rsid w:val="008617C2"/>
    <w:rsid w:val="00873FE5"/>
    <w:rsid w:val="008751F6"/>
    <w:rsid w:val="00883526"/>
    <w:rsid w:val="00885418"/>
    <w:rsid w:val="008A2BA2"/>
    <w:rsid w:val="008E42EA"/>
    <w:rsid w:val="008E4501"/>
    <w:rsid w:val="008E59FD"/>
    <w:rsid w:val="008F2422"/>
    <w:rsid w:val="008F5DD9"/>
    <w:rsid w:val="009036DE"/>
    <w:rsid w:val="00906658"/>
    <w:rsid w:val="00907D10"/>
    <w:rsid w:val="009300B1"/>
    <w:rsid w:val="00932406"/>
    <w:rsid w:val="0094425F"/>
    <w:rsid w:val="0094611C"/>
    <w:rsid w:val="00955A23"/>
    <w:rsid w:val="00960580"/>
    <w:rsid w:val="009613E0"/>
    <w:rsid w:val="00962BC8"/>
    <w:rsid w:val="00967CCE"/>
    <w:rsid w:val="0097417B"/>
    <w:rsid w:val="00974F64"/>
    <w:rsid w:val="009756AE"/>
    <w:rsid w:val="0097689A"/>
    <w:rsid w:val="00994F36"/>
    <w:rsid w:val="009959DD"/>
    <w:rsid w:val="009A2BD5"/>
    <w:rsid w:val="009B4831"/>
    <w:rsid w:val="009C0015"/>
    <w:rsid w:val="009C05EA"/>
    <w:rsid w:val="009C09B4"/>
    <w:rsid w:val="009C2580"/>
    <w:rsid w:val="009D1D1D"/>
    <w:rsid w:val="009F0796"/>
    <w:rsid w:val="009F56D8"/>
    <w:rsid w:val="00A10F4A"/>
    <w:rsid w:val="00A12A21"/>
    <w:rsid w:val="00A20ADB"/>
    <w:rsid w:val="00A20ECC"/>
    <w:rsid w:val="00A32427"/>
    <w:rsid w:val="00A324F9"/>
    <w:rsid w:val="00A36561"/>
    <w:rsid w:val="00A44F01"/>
    <w:rsid w:val="00A474D2"/>
    <w:rsid w:val="00A47D7A"/>
    <w:rsid w:val="00A53A8F"/>
    <w:rsid w:val="00A5488C"/>
    <w:rsid w:val="00A61EC4"/>
    <w:rsid w:val="00A67D90"/>
    <w:rsid w:val="00A903E6"/>
    <w:rsid w:val="00A921BF"/>
    <w:rsid w:val="00AA5888"/>
    <w:rsid w:val="00AC6152"/>
    <w:rsid w:val="00AE225F"/>
    <w:rsid w:val="00AE2710"/>
    <w:rsid w:val="00AE5221"/>
    <w:rsid w:val="00B062F9"/>
    <w:rsid w:val="00B11762"/>
    <w:rsid w:val="00B15447"/>
    <w:rsid w:val="00B15620"/>
    <w:rsid w:val="00B161E4"/>
    <w:rsid w:val="00B33098"/>
    <w:rsid w:val="00B37614"/>
    <w:rsid w:val="00B432A7"/>
    <w:rsid w:val="00B5346D"/>
    <w:rsid w:val="00B541B4"/>
    <w:rsid w:val="00B55AAC"/>
    <w:rsid w:val="00B66DDC"/>
    <w:rsid w:val="00B67EDF"/>
    <w:rsid w:val="00B8625A"/>
    <w:rsid w:val="00B92755"/>
    <w:rsid w:val="00BA20FF"/>
    <w:rsid w:val="00BB37FD"/>
    <w:rsid w:val="00BC0FCD"/>
    <w:rsid w:val="00BC1540"/>
    <w:rsid w:val="00BE031A"/>
    <w:rsid w:val="00BF2C92"/>
    <w:rsid w:val="00BF423E"/>
    <w:rsid w:val="00C00AD9"/>
    <w:rsid w:val="00C02259"/>
    <w:rsid w:val="00C11E84"/>
    <w:rsid w:val="00C209B5"/>
    <w:rsid w:val="00C357CF"/>
    <w:rsid w:val="00C4288D"/>
    <w:rsid w:val="00C51977"/>
    <w:rsid w:val="00C532D2"/>
    <w:rsid w:val="00C55942"/>
    <w:rsid w:val="00C575C9"/>
    <w:rsid w:val="00C6416E"/>
    <w:rsid w:val="00C7582D"/>
    <w:rsid w:val="00C827EC"/>
    <w:rsid w:val="00C95CFA"/>
    <w:rsid w:val="00C97557"/>
    <w:rsid w:val="00CA53CC"/>
    <w:rsid w:val="00CB24FF"/>
    <w:rsid w:val="00CC7564"/>
    <w:rsid w:val="00CD4709"/>
    <w:rsid w:val="00D01CAE"/>
    <w:rsid w:val="00D04DB6"/>
    <w:rsid w:val="00D1016B"/>
    <w:rsid w:val="00D2072F"/>
    <w:rsid w:val="00D22C50"/>
    <w:rsid w:val="00D25D56"/>
    <w:rsid w:val="00D3030C"/>
    <w:rsid w:val="00D32FEC"/>
    <w:rsid w:val="00D402BC"/>
    <w:rsid w:val="00D42C76"/>
    <w:rsid w:val="00D5495F"/>
    <w:rsid w:val="00D63F4A"/>
    <w:rsid w:val="00D6405C"/>
    <w:rsid w:val="00D6554D"/>
    <w:rsid w:val="00D86941"/>
    <w:rsid w:val="00D9122F"/>
    <w:rsid w:val="00D9458F"/>
    <w:rsid w:val="00DA177F"/>
    <w:rsid w:val="00DB371D"/>
    <w:rsid w:val="00DB5B02"/>
    <w:rsid w:val="00DC02FB"/>
    <w:rsid w:val="00DC03D0"/>
    <w:rsid w:val="00DC33B4"/>
    <w:rsid w:val="00DE24EE"/>
    <w:rsid w:val="00DE4D01"/>
    <w:rsid w:val="00DF2C2D"/>
    <w:rsid w:val="00E008A7"/>
    <w:rsid w:val="00E049E5"/>
    <w:rsid w:val="00E169B9"/>
    <w:rsid w:val="00E26E61"/>
    <w:rsid w:val="00E3520E"/>
    <w:rsid w:val="00E36F3C"/>
    <w:rsid w:val="00E3768B"/>
    <w:rsid w:val="00E378EC"/>
    <w:rsid w:val="00E47558"/>
    <w:rsid w:val="00E51E33"/>
    <w:rsid w:val="00E55669"/>
    <w:rsid w:val="00E55ED2"/>
    <w:rsid w:val="00E62788"/>
    <w:rsid w:val="00E6555F"/>
    <w:rsid w:val="00E66BC7"/>
    <w:rsid w:val="00E84BF6"/>
    <w:rsid w:val="00E95E07"/>
    <w:rsid w:val="00E97BB6"/>
    <w:rsid w:val="00EA0394"/>
    <w:rsid w:val="00EA137D"/>
    <w:rsid w:val="00EB1163"/>
    <w:rsid w:val="00ED2FD4"/>
    <w:rsid w:val="00ED61B4"/>
    <w:rsid w:val="00EE2321"/>
    <w:rsid w:val="00EF30DA"/>
    <w:rsid w:val="00EF6970"/>
    <w:rsid w:val="00F01E29"/>
    <w:rsid w:val="00F03837"/>
    <w:rsid w:val="00F0564F"/>
    <w:rsid w:val="00F05A2E"/>
    <w:rsid w:val="00F0627B"/>
    <w:rsid w:val="00F07D88"/>
    <w:rsid w:val="00F305D6"/>
    <w:rsid w:val="00F36FDC"/>
    <w:rsid w:val="00F40D12"/>
    <w:rsid w:val="00F459FC"/>
    <w:rsid w:val="00F4713B"/>
    <w:rsid w:val="00F50054"/>
    <w:rsid w:val="00F530CA"/>
    <w:rsid w:val="00F55CFA"/>
    <w:rsid w:val="00F609D4"/>
    <w:rsid w:val="00F650D7"/>
    <w:rsid w:val="00F728ED"/>
    <w:rsid w:val="00F77851"/>
    <w:rsid w:val="00FA550E"/>
    <w:rsid w:val="00FB4F8A"/>
    <w:rsid w:val="00FC2AA4"/>
    <w:rsid w:val="00FC3355"/>
    <w:rsid w:val="00FE0922"/>
    <w:rsid w:val="00FF2A45"/>
    <w:rsid w:val="00FF497A"/>
    <w:rsid w:val="08266353"/>
    <w:rsid w:val="1B0250DA"/>
    <w:rsid w:val="1D1001D5"/>
    <w:rsid w:val="29583E54"/>
    <w:rsid w:val="3B7F0870"/>
    <w:rsid w:val="3D3F9A54"/>
    <w:rsid w:val="4B7305F9"/>
    <w:rsid w:val="4FEC48B8"/>
    <w:rsid w:val="5FFD53BE"/>
    <w:rsid w:val="5FFFCA6B"/>
    <w:rsid w:val="6CAE0CD8"/>
    <w:rsid w:val="6FCF7E52"/>
    <w:rsid w:val="75DCA3F0"/>
    <w:rsid w:val="773311DF"/>
    <w:rsid w:val="7757504B"/>
    <w:rsid w:val="77FFB740"/>
    <w:rsid w:val="79FBCCEB"/>
    <w:rsid w:val="7B9FF5F6"/>
    <w:rsid w:val="7D7ECC08"/>
    <w:rsid w:val="7DFC679F"/>
    <w:rsid w:val="7E5B5BE4"/>
    <w:rsid w:val="7EC420D5"/>
    <w:rsid w:val="9FD2739E"/>
    <w:rsid w:val="AFD67407"/>
    <w:rsid w:val="AFFF2104"/>
    <w:rsid w:val="BABAE3FA"/>
    <w:rsid w:val="DF8E45E9"/>
    <w:rsid w:val="DFCBE71B"/>
    <w:rsid w:val="EFEE3029"/>
    <w:rsid w:val="F6E49442"/>
    <w:rsid w:val="F9F71056"/>
    <w:rsid w:val="FA6FB22B"/>
    <w:rsid w:val="FFF98E8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qFormat="1" w:uiPriority="99" w:name="Body Text First Indent 2"/>
    <w:lsdException w:uiPriority="99" w:name="Note Heading"/>
    <w:lsdException w:qFormat="1"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qFormat="1"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5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7"/>
    <w:qFormat/>
    <w:uiPriority w:val="9"/>
    <w:pPr>
      <w:keepNext/>
      <w:keepLines/>
      <w:autoSpaceDE w:val="0"/>
      <w:autoSpaceDN w:val="0"/>
      <w:adjustRightInd w:val="0"/>
      <w:spacing w:before="360" w:after="260" w:line="360" w:lineRule="auto"/>
      <w:jc w:val="center"/>
      <w:outlineLvl w:val="1"/>
    </w:pPr>
    <w:rPr>
      <w:rFonts w:ascii="Arial" w:hAnsi="Arial" w:eastAsia="黑体"/>
      <w:spacing w:val="24"/>
      <w:kern w:val="0"/>
      <w:sz w:val="24"/>
      <w:szCs w:val="20"/>
      <w:lang w:val="zh-CN"/>
    </w:rPr>
  </w:style>
  <w:style w:type="paragraph" w:styleId="4">
    <w:name w:val="heading 3"/>
    <w:basedOn w:val="1"/>
    <w:next w:val="1"/>
    <w:link w:val="55"/>
    <w:unhideWhenUsed/>
    <w:qFormat/>
    <w:uiPriority w:val="9"/>
    <w:pPr>
      <w:keepNext/>
      <w:keepLines/>
      <w:spacing w:before="260" w:after="260" w:line="416" w:lineRule="auto"/>
      <w:outlineLvl w:val="2"/>
    </w:pPr>
    <w:rPr>
      <w:b/>
      <w:bCs/>
      <w:sz w:val="32"/>
      <w:szCs w:val="32"/>
    </w:rPr>
  </w:style>
  <w:style w:type="paragraph" w:styleId="5">
    <w:name w:val="heading 4"/>
    <w:next w:val="6"/>
    <w:link w:val="60"/>
    <w:unhideWhenUsed/>
    <w:qFormat/>
    <w:uiPriority w:val="9"/>
    <w:pPr>
      <w:keepNext/>
      <w:keepLines/>
      <w:spacing w:before="280" w:after="290" w:line="376" w:lineRule="auto"/>
      <w:outlineLvl w:val="3"/>
    </w:pPr>
    <w:rPr>
      <w:rFonts w:ascii="宋体" w:eastAsia="宋体" w:hAnsiTheme="majorHAnsi" w:cstheme="majorBidi"/>
      <w:bCs/>
      <w:kern w:val="2"/>
      <w:sz w:val="28"/>
      <w:szCs w:val="28"/>
      <w:lang w:val="en-US" w:eastAsia="zh-CN" w:bidi="ar-SA"/>
    </w:rPr>
  </w:style>
  <w:style w:type="paragraph" w:styleId="7">
    <w:name w:val="heading 5"/>
    <w:next w:val="6"/>
    <w:link w:val="61"/>
    <w:unhideWhenUsed/>
    <w:qFormat/>
    <w:uiPriority w:val="9"/>
    <w:pPr>
      <w:keepNext/>
      <w:keepLines/>
      <w:spacing w:before="280" w:after="290" w:line="376" w:lineRule="auto"/>
      <w:outlineLvl w:val="4"/>
    </w:pPr>
    <w:rPr>
      <w:rFonts w:ascii="宋体" w:eastAsia="宋体" w:hAnsiTheme="minorHAnsi" w:cstheme="minorBidi"/>
      <w:bCs/>
      <w:kern w:val="2"/>
      <w:sz w:val="28"/>
      <w:szCs w:val="28"/>
      <w:lang w:val="en-US" w:eastAsia="zh-CN" w:bidi="ar-SA"/>
    </w:rPr>
  </w:style>
  <w:style w:type="paragraph" w:styleId="8">
    <w:name w:val="heading 6"/>
    <w:next w:val="6"/>
    <w:link w:val="62"/>
    <w:unhideWhenUsed/>
    <w:qFormat/>
    <w:uiPriority w:val="9"/>
    <w:pPr>
      <w:keepNext/>
      <w:keepLines/>
      <w:spacing w:before="240" w:after="64" w:line="320" w:lineRule="auto"/>
      <w:outlineLvl w:val="5"/>
    </w:pPr>
    <w:rPr>
      <w:rFonts w:ascii="宋体" w:eastAsia="宋体" w:hAnsiTheme="majorHAnsi" w:cstheme="majorBidi"/>
      <w:bCs/>
      <w:kern w:val="2"/>
      <w:sz w:val="24"/>
      <w:szCs w:val="24"/>
      <w:lang w:val="en-US" w:eastAsia="zh-CN" w:bidi="ar-SA"/>
    </w:rPr>
  </w:style>
  <w:style w:type="paragraph" w:styleId="9">
    <w:name w:val="heading 7"/>
    <w:basedOn w:val="1"/>
    <w:next w:val="1"/>
    <w:link w:val="63"/>
    <w:unhideWhenUsed/>
    <w:qFormat/>
    <w:uiPriority w:val="9"/>
    <w:pPr>
      <w:keepNext/>
      <w:keepLines/>
      <w:spacing w:before="240" w:after="64" w:line="320" w:lineRule="auto"/>
      <w:jc w:val="left"/>
      <w:outlineLvl w:val="6"/>
    </w:pPr>
    <w:rPr>
      <w:rFonts w:ascii="宋体" w:hAnsiTheme="minorHAnsi" w:cstheme="minorBidi"/>
      <w:b/>
      <w:bCs/>
      <w:sz w:val="24"/>
      <w:szCs w:val="24"/>
    </w:rPr>
  </w:style>
  <w:style w:type="paragraph" w:styleId="10">
    <w:name w:val="heading 8"/>
    <w:basedOn w:val="1"/>
    <w:next w:val="1"/>
    <w:link w:val="64"/>
    <w:unhideWhenUsed/>
    <w:qFormat/>
    <w:uiPriority w:val="9"/>
    <w:pPr>
      <w:keepNext/>
      <w:keepLines/>
      <w:spacing w:before="240" w:after="64" w:line="320" w:lineRule="auto"/>
      <w:jc w:val="left"/>
      <w:outlineLvl w:val="7"/>
    </w:pPr>
    <w:rPr>
      <w:rFonts w:asciiTheme="majorHAnsi" w:hAnsiTheme="majorHAnsi" w:eastAsiaTheme="majorEastAsia" w:cstheme="majorBidi"/>
      <w:sz w:val="24"/>
      <w:szCs w:val="24"/>
    </w:rPr>
  </w:style>
  <w:style w:type="character" w:default="1" w:styleId="40">
    <w:name w:val="Default Paragraph Font"/>
    <w:semiHidden/>
    <w:unhideWhenUsed/>
    <w:uiPriority w:val="1"/>
  </w:style>
  <w:style w:type="table" w:default="1" w:styleId="38">
    <w:name w:val="Normal Table"/>
    <w:semiHidden/>
    <w:unhideWhenUsed/>
    <w:uiPriority w:val="99"/>
    <w:tblPr>
      <w:tblCellMar>
        <w:top w:w="0" w:type="dxa"/>
        <w:left w:w="108" w:type="dxa"/>
        <w:bottom w:w="0" w:type="dxa"/>
        <w:right w:w="108" w:type="dxa"/>
      </w:tblCellMar>
    </w:tblPr>
  </w:style>
  <w:style w:type="paragraph" w:customStyle="1" w:styleId="6">
    <w:name w:val="qw正文"/>
    <w:link w:val="72"/>
    <w:qFormat/>
    <w:uiPriority w:val="0"/>
    <w:pPr>
      <w:spacing w:line="300" w:lineRule="auto"/>
      <w:ind w:firstLine="200" w:firstLineChars="200"/>
    </w:pPr>
    <w:rPr>
      <w:rFonts w:ascii="宋体" w:eastAsia="宋体" w:hAnsiTheme="minorHAnsi" w:cstheme="minorBidi"/>
      <w:kern w:val="2"/>
      <w:sz w:val="24"/>
      <w:szCs w:val="21"/>
      <w:lang w:val="en-US" w:eastAsia="zh-CN" w:bidi="ar-SA"/>
    </w:rPr>
  </w:style>
  <w:style w:type="paragraph" w:styleId="11">
    <w:name w:val="toc 7"/>
    <w:basedOn w:val="1"/>
    <w:next w:val="1"/>
    <w:unhideWhenUsed/>
    <w:qFormat/>
    <w:uiPriority w:val="39"/>
    <w:pPr>
      <w:ind w:left="2520" w:leftChars="1200"/>
    </w:pPr>
    <w:rPr>
      <w:rFonts w:asciiTheme="minorHAnsi" w:hAnsiTheme="minorHAnsi" w:eastAsiaTheme="minorEastAsia" w:cstheme="minorBidi"/>
      <w:sz w:val="24"/>
    </w:rPr>
  </w:style>
  <w:style w:type="paragraph" w:styleId="12">
    <w:name w:val="Normal Indent"/>
    <w:basedOn w:val="1"/>
    <w:link w:val="103"/>
    <w:unhideWhenUsed/>
    <w:qFormat/>
    <w:uiPriority w:val="0"/>
    <w:pPr>
      <w:ind w:firstLine="420" w:firstLineChars="200"/>
      <w:jc w:val="left"/>
    </w:pPr>
    <w:rPr>
      <w:rFonts w:ascii="宋体" w:hAnsiTheme="minorHAnsi" w:cstheme="minorBidi"/>
      <w:sz w:val="24"/>
      <w:szCs w:val="21"/>
    </w:rPr>
  </w:style>
  <w:style w:type="paragraph" w:styleId="13">
    <w:name w:val="caption"/>
    <w:basedOn w:val="1"/>
    <w:next w:val="1"/>
    <w:unhideWhenUsed/>
    <w:qFormat/>
    <w:uiPriority w:val="35"/>
    <w:rPr>
      <w:rFonts w:eastAsia="黑体" w:asciiTheme="majorHAnsi" w:hAnsiTheme="majorHAnsi" w:cstheme="majorBidi"/>
      <w:sz w:val="20"/>
      <w:szCs w:val="20"/>
    </w:rPr>
  </w:style>
  <w:style w:type="paragraph" w:styleId="14">
    <w:name w:val="annotation text"/>
    <w:basedOn w:val="1"/>
    <w:link w:val="119"/>
    <w:unhideWhenUsed/>
    <w:qFormat/>
    <w:uiPriority w:val="99"/>
    <w:pPr>
      <w:jc w:val="left"/>
    </w:pPr>
    <w:rPr>
      <w:rFonts w:ascii="宋体" w:hAnsiTheme="minorHAnsi" w:cstheme="minorBidi"/>
      <w:sz w:val="24"/>
      <w:szCs w:val="21"/>
    </w:rPr>
  </w:style>
  <w:style w:type="paragraph" w:styleId="15">
    <w:name w:val="Body Text"/>
    <w:basedOn w:val="1"/>
    <w:link w:val="67"/>
    <w:semiHidden/>
    <w:unhideWhenUsed/>
    <w:qFormat/>
    <w:uiPriority w:val="99"/>
    <w:pPr>
      <w:spacing w:after="120"/>
      <w:jc w:val="left"/>
    </w:pPr>
    <w:rPr>
      <w:rFonts w:ascii="宋体" w:hAnsiTheme="minorHAnsi" w:cstheme="minorBidi"/>
      <w:sz w:val="24"/>
      <w:szCs w:val="21"/>
    </w:rPr>
  </w:style>
  <w:style w:type="paragraph" w:styleId="16">
    <w:name w:val="Body Text Indent"/>
    <w:basedOn w:val="1"/>
    <w:link w:val="66"/>
    <w:semiHidden/>
    <w:unhideWhenUsed/>
    <w:qFormat/>
    <w:uiPriority w:val="99"/>
    <w:pPr>
      <w:spacing w:after="120"/>
      <w:ind w:left="420" w:leftChars="200"/>
      <w:jc w:val="left"/>
    </w:pPr>
    <w:rPr>
      <w:rFonts w:ascii="宋体" w:hAnsiTheme="minorHAnsi" w:cstheme="minorBidi"/>
      <w:sz w:val="24"/>
      <w:szCs w:val="21"/>
    </w:rPr>
  </w:style>
  <w:style w:type="paragraph" w:styleId="17">
    <w:name w:val="HTML Address"/>
    <w:basedOn w:val="1"/>
    <w:link w:val="69"/>
    <w:semiHidden/>
    <w:unhideWhenUsed/>
    <w:qFormat/>
    <w:uiPriority w:val="99"/>
    <w:pPr>
      <w:jc w:val="left"/>
    </w:pPr>
    <w:rPr>
      <w:rFonts w:ascii="宋体" w:hAnsiTheme="minorHAnsi" w:cstheme="minorBidi"/>
      <w:i/>
      <w:iCs/>
      <w:sz w:val="24"/>
      <w:szCs w:val="21"/>
    </w:rPr>
  </w:style>
  <w:style w:type="paragraph" w:styleId="18">
    <w:name w:val="toc 5"/>
    <w:basedOn w:val="1"/>
    <w:next w:val="1"/>
    <w:unhideWhenUsed/>
    <w:qFormat/>
    <w:uiPriority w:val="39"/>
    <w:pPr>
      <w:ind w:left="1680" w:leftChars="800"/>
    </w:pPr>
    <w:rPr>
      <w:rFonts w:asciiTheme="minorHAnsi" w:hAnsiTheme="minorHAnsi" w:eastAsiaTheme="minorEastAsia" w:cstheme="minorBidi"/>
      <w:sz w:val="24"/>
    </w:rPr>
  </w:style>
  <w:style w:type="paragraph" w:styleId="19">
    <w:name w:val="toc 3"/>
    <w:basedOn w:val="1"/>
    <w:next w:val="1"/>
    <w:unhideWhenUsed/>
    <w:qFormat/>
    <w:uiPriority w:val="39"/>
    <w:pPr>
      <w:ind w:left="840" w:leftChars="400"/>
      <w:jc w:val="left"/>
    </w:pPr>
    <w:rPr>
      <w:rFonts w:ascii="宋体" w:hAnsiTheme="minorHAnsi" w:cstheme="minorBidi"/>
      <w:sz w:val="24"/>
      <w:szCs w:val="21"/>
    </w:rPr>
  </w:style>
  <w:style w:type="paragraph" w:styleId="20">
    <w:name w:val="Plain Text"/>
    <w:basedOn w:val="1"/>
    <w:link w:val="54"/>
    <w:qFormat/>
    <w:uiPriority w:val="0"/>
    <w:rPr>
      <w:rFonts w:ascii="宋体" w:hAnsi="Courier New"/>
      <w:kern w:val="0"/>
      <w:sz w:val="20"/>
      <w:szCs w:val="20"/>
    </w:rPr>
  </w:style>
  <w:style w:type="paragraph" w:styleId="21">
    <w:name w:val="toc 8"/>
    <w:basedOn w:val="1"/>
    <w:next w:val="1"/>
    <w:unhideWhenUsed/>
    <w:qFormat/>
    <w:uiPriority w:val="39"/>
    <w:pPr>
      <w:ind w:left="2940" w:leftChars="1400"/>
    </w:pPr>
    <w:rPr>
      <w:rFonts w:asciiTheme="minorHAnsi" w:hAnsiTheme="minorHAnsi" w:eastAsiaTheme="minorEastAsia" w:cstheme="minorBidi"/>
      <w:sz w:val="24"/>
    </w:rPr>
  </w:style>
  <w:style w:type="paragraph" w:styleId="22">
    <w:name w:val="Balloon Text"/>
    <w:basedOn w:val="1"/>
    <w:link w:val="130"/>
    <w:semiHidden/>
    <w:unhideWhenUsed/>
    <w:qFormat/>
    <w:uiPriority w:val="99"/>
    <w:rPr>
      <w:sz w:val="18"/>
      <w:szCs w:val="18"/>
    </w:rPr>
  </w:style>
  <w:style w:type="paragraph" w:styleId="23">
    <w:name w:val="footer"/>
    <w:basedOn w:val="1"/>
    <w:link w:val="46"/>
    <w:unhideWhenUsed/>
    <w:qFormat/>
    <w:uiPriority w:val="99"/>
    <w:pPr>
      <w:tabs>
        <w:tab w:val="center" w:pos="4153"/>
        <w:tab w:val="right" w:pos="8306"/>
      </w:tabs>
      <w:snapToGrid w:val="0"/>
      <w:jc w:val="left"/>
    </w:pPr>
    <w:rPr>
      <w:sz w:val="18"/>
      <w:szCs w:val="18"/>
      <w:lang w:val="zh-CN"/>
    </w:rPr>
  </w:style>
  <w:style w:type="paragraph" w:styleId="24">
    <w:name w:val="header"/>
    <w:basedOn w:val="1"/>
    <w:link w:val="45"/>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25">
    <w:name w:val="toc 1"/>
    <w:basedOn w:val="1"/>
    <w:next w:val="1"/>
    <w:unhideWhenUsed/>
    <w:qFormat/>
    <w:uiPriority w:val="39"/>
    <w:pPr>
      <w:jc w:val="left"/>
    </w:pPr>
    <w:rPr>
      <w:rFonts w:ascii="宋体" w:hAnsiTheme="minorHAnsi" w:cstheme="minorBidi"/>
      <w:sz w:val="24"/>
      <w:szCs w:val="21"/>
    </w:rPr>
  </w:style>
  <w:style w:type="paragraph" w:styleId="26">
    <w:name w:val="toc 4"/>
    <w:basedOn w:val="1"/>
    <w:next w:val="1"/>
    <w:unhideWhenUsed/>
    <w:qFormat/>
    <w:uiPriority w:val="39"/>
    <w:pPr>
      <w:ind w:left="1260" w:leftChars="600"/>
    </w:pPr>
    <w:rPr>
      <w:rFonts w:asciiTheme="minorHAnsi" w:hAnsiTheme="minorHAnsi" w:eastAsiaTheme="minorEastAsia" w:cstheme="minorBidi"/>
      <w:sz w:val="24"/>
    </w:rPr>
  </w:style>
  <w:style w:type="paragraph" w:styleId="27">
    <w:name w:val="toc 6"/>
    <w:basedOn w:val="1"/>
    <w:next w:val="1"/>
    <w:unhideWhenUsed/>
    <w:qFormat/>
    <w:uiPriority w:val="39"/>
    <w:pPr>
      <w:ind w:left="2100" w:leftChars="1000"/>
      <w:jc w:val="left"/>
    </w:pPr>
    <w:rPr>
      <w:rFonts w:ascii="宋体" w:hAnsiTheme="minorHAnsi" w:cstheme="minorBidi"/>
      <w:sz w:val="24"/>
      <w:szCs w:val="21"/>
    </w:rPr>
  </w:style>
  <w:style w:type="paragraph" w:styleId="28">
    <w:name w:val="Body Text Indent 3"/>
    <w:basedOn w:val="1"/>
    <w:link w:val="108"/>
    <w:qFormat/>
    <w:uiPriority w:val="0"/>
    <w:pPr>
      <w:spacing w:after="120"/>
      <w:ind w:left="420" w:leftChars="200"/>
    </w:pPr>
    <w:rPr>
      <w:sz w:val="16"/>
      <w:szCs w:val="16"/>
    </w:rPr>
  </w:style>
  <w:style w:type="paragraph" w:styleId="29">
    <w:name w:val="toc 2"/>
    <w:basedOn w:val="1"/>
    <w:next w:val="1"/>
    <w:unhideWhenUsed/>
    <w:qFormat/>
    <w:uiPriority w:val="39"/>
    <w:pPr>
      <w:tabs>
        <w:tab w:val="right" w:leader="dot" w:pos="8296"/>
      </w:tabs>
      <w:ind w:left="480" w:leftChars="200"/>
      <w:jc w:val="left"/>
    </w:pPr>
    <w:rPr>
      <w:rFonts w:ascii="宋体" w:hAnsiTheme="minorHAnsi" w:cstheme="minorBidi"/>
      <w:sz w:val="24"/>
      <w:szCs w:val="21"/>
    </w:rPr>
  </w:style>
  <w:style w:type="paragraph" w:styleId="30">
    <w:name w:val="toc 9"/>
    <w:basedOn w:val="1"/>
    <w:next w:val="1"/>
    <w:unhideWhenUsed/>
    <w:qFormat/>
    <w:uiPriority w:val="39"/>
    <w:pPr>
      <w:ind w:left="3360" w:leftChars="1600"/>
      <w:jc w:val="left"/>
    </w:pPr>
    <w:rPr>
      <w:rFonts w:ascii="宋体" w:hAnsiTheme="minorHAnsi" w:cstheme="minorBidi"/>
      <w:sz w:val="24"/>
      <w:szCs w:val="21"/>
    </w:rPr>
  </w:style>
  <w:style w:type="paragraph" w:styleId="31">
    <w:name w:val="Body Text 2"/>
    <w:basedOn w:val="1"/>
    <w:link w:val="70"/>
    <w:semiHidden/>
    <w:unhideWhenUsed/>
    <w:qFormat/>
    <w:uiPriority w:val="99"/>
    <w:pPr>
      <w:spacing w:after="120" w:line="480" w:lineRule="auto"/>
      <w:jc w:val="left"/>
    </w:pPr>
    <w:rPr>
      <w:rFonts w:ascii="宋体" w:hAnsiTheme="minorHAnsi" w:cstheme="minorBidi"/>
      <w:sz w:val="24"/>
      <w:szCs w:val="21"/>
    </w:rPr>
  </w:style>
  <w:style w:type="paragraph" w:styleId="3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33">
    <w:name w:val="index 1"/>
    <w:basedOn w:val="1"/>
    <w:next w:val="1"/>
    <w:unhideWhenUsed/>
    <w:qFormat/>
    <w:uiPriority w:val="0"/>
    <w:pPr>
      <w:spacing w:line="360" w:lineRule="auto"/>
    </w:pPr>
    <w:rPr>
      <w:szCs w:val="24"/>
    </w:rPr>
  </w:style>
  <w:style w:type="paragraph" w:styleId="34">
    <w:name w:val="Title"/>
    <w:basedOn w:val="1"/>
    <w:link w:val="126"/>
    <w:qFormat/>
    <w:uiPriority w:val="99"/>
    <w:pPr>
      <w:spacing w:before="240" w:after="60"/>
      <w:jc w:val="center"/>
      <w:outlineLvl w:val="0"/>
    </w:pPr>
    <w:rPr>
      <w:rFonts w:ascii="Arial" w:hAnsi="Arial" w:cs="Arial"/>
      <w:b/>
      <w:bCs/>
      <w:sz w:val="32"/>
      <w:szCs w:val="32"/>
    </w:rPr>
  </w:style>
  <w:style w:type="paragraph" w:styleId="35">
    <w:name w:val="annotation subject"/>
    <w:basedOn w:val="14"/>
    <w:next w:val="14"/>
    <w:link w:val="120"/>
    <w:semiHidden/>
    <w:unhideWhenUsed/>
    <w:qFormat/>
    <w:uiPriority w:val="99"/>
    <w:rPr>
      <w:b/>
      <w:bCs/>
    </w:rPr>
  </w:style>
  <w:style w:type="paragraph" w:styleId="36">
    <w:name w:val="Body Text First Indent"/>
    <w:basedOn w:val="15"/>
    <w:link w:val="68"/>
    <w:semiHidden/>
    <w:unhideWhenUsed/>
    <w:qFormat/>
    <w:uiPriority w:val="99"/>
    <w:pPr>
      <w:ind w:firstLine="420" w:firstLineChars="100"/>
    </w:pPr>
  </w:style>
  <w:style w:type="paragraph" w:styleId="37">
    <w:name w:val="Body Text First Indent 2"/>
    <w:basedOn w:val="16"/>
    <w:link w:val="102"/>
    <w:semiHidden/>
    <w:unhideWhenUsed/>
    <w:qFormat/>
    <w:uiPriority w:val="99"/>
    <w:pPr>
      <w:ind w:firstLine="420" w:firstLineChars="200"/>
    </w:pPr>
  </w:style>
  <w:style w:type="table" w:styleId="39">
    <w:name w:val="Table Grid"/>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bCs/>
    </w:rPr>
  </w:style>
  <w:style w:type="character" w:styleId="42">
    <w:name w:val="Hyperlink"/>
    <w:basedOn w:val="40"/>
    <w:unhideWhenUsed/>
    <w:qFormat/>
    <w:uiPriority w:val="99"/>
    <w:rPr>
      <w:color w:val="0563C1" w:themeColor="hyperlink"/>
      <w:u w:val="single"/>
      <w14:textFill>
        <w14:solidFill>
          <w14:schemeClr w14:val="hlink"/>
        </w14:solidFill>
      </w14:textFill>
    </w:rPr>
  </w:style>
  <w:style w:type="character" w:styleId="43">
    <w:name w:val="annotation reference"/>
    <w:basedOn w:val="40"/>
    <w:semiHidden/>
    <w:unhideWhenUsed/>
    <w:qFormat/>
    <w:uiPriority w:val="99"/>
    <w:rPr>
      <w:sz w:val="21"/>
      <w:szCs w:val="21"/>
    </w:rPr>
  </w:style>
  <w:style w:type="character" w:styleId="44">
    <w:name w:val="HTML Cite"/>
    <w:basedOn w:val="40"/>
    <w:semiHidden/>
    <w:unhideWhenUsed/>
    <w:qFormat/>
    <w:uiPriority w:val="99"/>
    <w:rPr>
      <w:i/>
      <w:iCs/>
    </w:rPr>
  </w:style>
  <w:style w:type="character" w:customStyle="1" w:styleId="45">
    <w:name w:val="页眉 字符1"/>
    <w:link w:val="24"/>
    <w:qFormat/>
    <w:uiPriority w:val="99"/>
    <w:rPr>
      <w:kern w:val="2"/>
      <w:sz w:val="18"/>
      <w:szCs w:val="18"/>
    </w:rPr>
  </w:style>
  <w:style w:type="character" w:customStyle="1" w:styleId="46">
    <w:name w:val="页脚 字符1"/>
    <w:link w:val="23"/>
    <w:uiPriority w:val="99"/>
    <w:rPr>
      <w:kern w:val="2"/>
      <w:sz w:val="18"/>
      <w:szCs w:val="18"/>
    </w:rPr>
  </w:style>
  <w:style w:type="character" w:customStyle="1" w:styleId="47">
    <w:name w:val="标题 2 字符1"/>
    <w:link w:val="3"/>
    <w:qFormat/>
    <w:uiPriority w:val="9"/>
    <w:rPr>
      <w:rFonts w:ascii="Arial" w:hAnsi="Arial" w:eastAsia="黑体" w:cs="Times New Roman"/>
      <w:spacing w:val="24"/>
      <w:kern w:val="0"/>
      <w:sz w:val="24"/>
      <w:szCs w:val="20"/>
    </w:rPr>
  </w:style>
  <w:style w:type="paragraph" w:styleId="48">
    <w:name w:val="List Paragraph"/>
    <w:basedOn w:val="1"/>
    <w:link w:val="88"/>
    <w:qFormat/>
    <w:uiPriority w:val="34"/>
    <w:pPr>
      <w:ind w:firstLine="420" w:firstLineChars="200"/>
    </w:pPr>
    <w:rPr>
      <w:szCs w:val="24"/>
    </w:rPr>
  </w:style>
  <w:style w:type="paragraph" w:customStyle="1" w:styleId="49">
    <w:name w:val="_Style 1"/>
    <w:basedOn w:val="1"/>
    <w:qFormat/>
    <w:uiPriority w:val="34"/>
    <w:pPr>
      <w:ind w:firstLine="420" w:firstLineChars="200"/>
    </w:pPr>
    <w:rPr>
      <w:szCs w:val="24"/>
    </w:rPr>
  </w:style>
  <w:style w:type="paragraph" w:customStyle="1" w:styleId="50">
    <w:name w:val="列出段落1"/>
    <w:basedOn w:val="1"/>
    <w:qFormat/>
    <w:uiPriority w:val="34"/>
    <w:pPr>
      <w:ind w:firstLine="420" w:firstLineChars="200"/>
    </w:pPr>
    <w:rPr>
      <w:rFonts w:ascii="Calibri" w:hAnsi="Calibri"/>
    </w:rPr>
  </w:style>
  <w:style w:type="paragraph" w:customStyle="1" w:styleId="51">
    <w:name w:val="文档正文"/>
    <w:basedOn w:val="1"/>
    <w:qFormat/>
    <w:uiPriority w:val="0"/>
    <w:pPr>
      <w:widowControl/>
      <w:jc w:val="left"/>
    </w:pPr>
    <w:rPr>
      <w:rFonts w:ascii="Arial" w:hAnsi="Arial" w:cs="Arial"/>
      <w:bCs/>
      <w:kern w:val="0"/>
      <w:sz w:val="24"/>
      <w:szCs w:val="24"/>
    </w:rPr>
  </w:style>
  <w:style w:type="paragraph" w:customStyle="1" w:styleId="52">
    <w:name w:val="列表段落1"/>
    <w:basedOn w:val="1"/>
    <w:qFormat/>
    <w:uiPriority w:val="34"/>
    <w:pPr>
      <w:ind w:firstLine="420" w:firstLineChars="200"/>
    </w:pPr>
  </w:style>
  <w:style w:type="paragraph" w:customStyle="1" w:styleId="53">
    <w:name w:val="_Style 2"/>
    <w:basedOn w:val="1"/>
    <w:qFormat/>
    <w:uiPriority w:val="34"/>
    <w:pPr>
      <w:ind w:firstLine="420" w:firstLineChars="200"/>
    </w:pPr>
  </w:style>
  <w:style w:type="character" w:customStyle="1" w:styleId="54">
    <w:name w:val="纯文本 字符"/>
    <w:link w:val="20"/>
    <w:qFormat/>
    <w:uiPriority w:val="0"/>
    <w:rPr>
      <w:rFonts w:ascii="宋体" w:hAnsi="Courier New"/>
    </w:rPr>
  </w:style>
  <w:style w:type="character" w:customStyle="1" w:styleId="55">
    <w:name w:val="标题 3 字符"/>
    <w:link w:val="4"/>
    <w:qFormat/>
    <w:uiPriority w:val="9"/>
    <w:rPr>
      <w:b/>
      <w:bCs/>
      <w:kern w:val="2"/>
      <w:sz w:val="32"/>
      <w:szCs w:val="32"/>
    </w:rPr>
  </w:style>
  <w:style w:type="character" w:customStyle="1" w:styleId="56">
    <w:name w:val="标题 1 字符"/>
    <w:link w:val="2"/>
    <w:qFormat/>
    <w:uiPriority w:val="9"/>
    <w:rPr>
      <w:b/>
      <w:bCs/>
      <w:kern w:val="44"/>
      <w:sz w:val="44"/>
      <w:szCs w:val="44"/>
    </w:rPr>
  </w:style>
  <w:style w:type="character" w:customStyle="1" w:styleId="57">
    <w:name w:val="font51"/>
    <w:qFormat/>
    <w:uiPriority w:val="0"/>
    <w:rPr>
      <w:rFonts w:hint="eastAsia" w:ascii="宋体" w:hAnsi="宋体" w:eastAsia="宋体" w:cs="宋体"/>
      <w:color w:val="000000"/>
      <w:kern w:val="0"/>
      <w:sz w:val="22"/>
      <w:szCs w:val="22"/>
      <w:u w:val="none"/>
      <w:vertAlign w:val="superscript"/>
      <w:lang w:eastAsia="en-US"/>
    </w:rPr>
  </w:style>
  <w:style w:type="character" w:customStyle="1" w:styleId="58">
    <w:name w:val="fontstyle01"/>
    <w:qFormat/>
    <w:uiPriority w:val="0"/>
    <w:rPr>
      <w:rFonts w:hint="eastAsia" w:ascii="宋体" w:hAnsi="宋体" w:eastAsia="宋体"/>
      <w:color w:val="000000"/>
      <w:sz w:val="24"/>
      <w:szCs w:val="24"/>
    </w:rPr>
  </w:style>
  <w:style w:type="character" w:customStyle="1" w:styleId="59">
    <w:name w:val="fontstyle11"/>
    <w:qFormat/>
    <w:uiPriority w:val="0"/>
    <w:rPr>
      <w:rFonts w:hint="default" w:ascii="Calibri" w:hAnsi="Calibri" w:cs="Calibri"/>
      <w:color w:val="000000"/>
      <w:sz w:val="24"/>
      <w:szCs w:val="24"/>
    </w:rPr>
  </w:style>
  <w:style w:type="character" w:customStyle="1" w:styleId="60">
    <w:name w:val="标题 4 字符"/>
    <w:basedOn w:val="40"/>
    <w:link w:val="5"/>
    <w:qFormat/>
    <w:uiPriority w:val="9"/>
    <w:rPr>
      <w:rFonts w:ascii="宋体" w:hAnsiTheme="majorHAnsi" w:cstheme="majorBidi"/>
      <w:bCs/>
      <w:kern w:val="2"/>
      <w:sz w:val="28"/>
      <w:szCs w:val="28"/>
    </w:rPr>
  </w:style>
  <w:style w:type="character" w:customStyle="1" w:styleId="61">
    <w:name w:val="标题 5 字符"/>
    <w:basedOn w:val="40"/>
    <w:link w:val="7"/>
    <w:qFormat/>
    <w:uiPriority w:val="9"/>
    <w:rPr>
      <w:rFonts w:ascii="宋体" w:hAnsiTheme="minorHAnsi" w:cstheme="minorBidi"/>
      <w:bCs/>
      <w:kern w:val="2"/>
      <w:sz w:val="28"/>
      <w:szCs w:val="28"/>
    </w:rPr>
  </w:style>
  <w:style w:type="character" w:customStyle="1" w:styleId="62">
    <w:name w:val="标题 6 字符"/>
    <w:basedOn w:val="40"/>
    <w:link w:val="8"/>
    <w:qFormat/>
    <w:uiPriority w:val="9"/>
    <w:rPr>
      <w:rFonts w:ascii="宋体" w:hAnsiTheme="majorHAnsi" w:cstheme="majorBidi"/>
      <w:bCs/>
      <w:kern w:val="2"/>
      <w:sz w:val="24"/>
      <w:szCs w:val="24"/>
    </w:rPr>
  </w:style>
  <w:style w:type="character" w:customStyle="1" w:styleId="63">
    <w:name w:val="标题 7 字符"/>
    <w:basedOn w:val="40"/>
    <w:link w:val="9"/>
    <w:qFormat/>
    <w:uiPriority w:val="9"/>
    <w:rPr>
      <w:rFonts w:ascii="宋体" w:hAnsiTheme="minorHAnsi" w:cstheme="minorBidi"/>
      <w:b/>
      <w:bCs/>
      <w:kern w:val="2"/>
      <w:sz w:val="24"/>
      <w:szCs w:val="24"/>
    </w:rPr>
  </w:style>
  <w:style w:type="character" w:customStyle="1" w:styleId="64">
    <w:name w:val="标题 8 字符"/>
    <w:basedOn w:val="40"/>
    <w:link w:val="10"/>
    <w:qFormat/>
    <w:uiPriority w:val="9"/>
    <w:rPr>
      <w:rFonts w:asciiTheme="majorHAnsi" w:hAnsiTheme="majorHAnsi" w:eastAsiaTheme="majorEastAsia" w:cstheme="majorBidi"/>
      <w:kern w:val="2"/>
      <w:sz w:val="24"/>
      <w:szCs w:val="24"/>
    </w:rPr>
  </w:style>
  <w:style w:type="character" w:customStyle="1" w:styleId="65">
    <w:name w:val="标题 2 字符"/>
    <w:basedOn w:val="40"/>
    <w:qFormat/>
    <w:uiPriority w:val="9"/>
    <w:rPr>
      <w:rFonts w:ascii="宋体" w:eastAsia="宋体" w:hAnsiTheme="majorHAnsi" w:cstheme="majorBidi"/>
      <w:bCs/>
      <w:sz w:val="30"/>
      <w:szCs w:val="32"/>
    </w:rPr>
  </w:style>
  <w:style w:type="character" w:customStyle="1" w:styleId="66">
    <w:name w:val="正文文本缩进 字符"/>
    <w:basedOn w:val="40"/>
    <w:link w:val="16"/>
    <w:semiHidden/>
    <w:qFormat/>
    <w:uiPriority w:val="99"/>
    <w:rPr>
      <w:rFonts w:ascii="宋体" w:hAnsiTheme="minorHAnsi" w:cstheme="minorBidi"/>
      <w:kern w:val="2"/>
      <w:sz w:val="24"/>
      <w:szCs w:val="21"/>
    </w:rPr>
  </w:style>
  <w:style w:type="character" w:customStyle="1" w:styleId="67">
    <w:name w:val="正文文本 字符"/>
    <w:basedOn w:val="40"/>
    <w:link w:val="15"/>
    <w:semiHidden/>
    <w:qFormat/>
    <w:uiPriority w:val="99"/>
    <w:rPr>
      <w:rFonts w:ascii="宋体" w:hAnsiTheme="minorHAnsi" w:cstheme="minorBidi"/>
      <w:kern w:val="2"/>
      <w:sz w:val="24"/>
      <w:szCs w:val="21"/>
    </w:rPr>
  </w:style>
  <w:style w:type="character" w:customStyle="1" w:styleId="68">
    <w:name w:val="正文首行缩进 字符"/>
    <w:basedOn w:val="67"/>
    <w:link w:val="36"/>
    <w:semiHidden/>
    <w:qFormat/>
    <w:uiPriority w:val="99"/>
    <w:rPr>
      <w:rFonts w:ascii="宋体" w:hAnsiTheme="minorHAnsi" w:cstheme="minorBidi"/>
      <w:kern w:val="2"/>
      <w:sz w:val="24"/>
      <w:szCs w:val="21"/>
    </w:rPr>
  </w:style>
  <w:style w:type="character" w:customStyle="1" w:styleId="69">
    <w:name w:val="HTML 地址 字符"/>
    <w:basedOn w:val="40"/>
    <w:link w:val="17"/>
    <w:semiHidden/>
    <w:qFormat/>
    <w:uiPriority w:val="99"/>
    <w:rPr>
      <w:rFonts w:ascii="宋体" w:hAnsiTheme="minorHAnsi" w:cstheme="minorBidi"/>
      <w:i/>
      <w:iCs/>
      <w:kern w:val="2"/>
      <w:sz w:val="24"/>
      <w:szCs w:val="21"/>
    </w:rPr>
  </w:style>
  <w:style w:type="character" w:customStyle="1" w:styleId="70">
    <w:name w:val="正文文本 2 字符"/>
    <w:basedOn w:val="40"/>
    <w:link w:val="31"/>
    <w:semiHidden/>
    <w:qFormat/>
    <w:uiPriority w:val="99"/>
    <w:rPr>
      <w:rFonts w:ascii="宋体" w:hAnsiTheme="minorHAnsi" w:cstheme="minorBidi"/>
      <w:kern w:val="2"/>
      <w:sz w:val="24"/>
      <w:szCs w:val="21"/>
    </w:rPr>
  </w:style>
  <w:style w:type="paragraph" w:customStyle="1" w:styleId="71">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72">
    <w:name w:val="qw正文 字符"/>
    <w:basedOn w:val="68"/>
    <w:link w:val="6"/>
    <w:qFormat/>
    <w:uiPriority w:val="0"/>
    <w:rPr>
      <w:rFonts w:ascii="宋体" w:hAnsiTheme="minorHAnsi" w:cstheme="minorBidi"/>
      <w:kern w:val="2"/>
      <w:sz w:val="24"/>
      <w:szCs w:val="21"/>
    </w:rPr>
  </w:style>
  <w:style w:type="character" w:customStyle="1" w:styleId="73">
    <w:name w:val="页眉 字符"/>
    <w:basedOn w:val="40"/>
    <w:qFormat/>
    <w:uiPriority w:val="99"/>
    <w:rPr>
      <w:rFonts w:ascii="宋体" w:eastAsia="宋体"/>
      <w:sz w:val="18"/>
      <w:szCs w:val="18"/>
    </w:rPr>
  </w:style>
  <w:style w:type="character" w:customStyle="1" w:styleId="74">
    <w:name w:val="页脚 字符"/>
    <w:basedOn w:val="40"/>
    <w:qFormat/>
    <w:uiPriority w:val="99"/>
    <w:rPr>
      <w:rFonts w:ascii="宋体" w:eastAsia="宋体"/>
      <w:sz w:val="18"/>
      <w:szCs w:val="18"/>
    </w:rPr>
  </w:style>
  <w:style w:type="character" w:customStyle="1" w:styleId="75">
    <w:name w:val="书籍标题1"/>
    <w:basedOn w:val="40"/>
    <w:qFormat/>
    <w:uiPriority w:val="33"/>
    <w:rPr>
      <w:b/>
      <w:bCs/>
      <w:i/>
      <w:iCs/>
      <w:spacing w:val="5"/>
    </w:rPr>
  </w:style>
  <w:style w:type="paragraph" w:styleId="76">
    <w:name w:val="Intense Quote"/>
    <w:basedOn w:val="1"/>
    <w:next w:val="1"/>
    <w:link w:val="77"/>
    <w:qFormat/>
    <w:uiPriority w:val="30"/>
    <w:pPr>
      <w:pBdr>
        <w:top w:val="single" w:color="4472C4" w:themeColor="accent1" w:sz="4" w:space="10"/>
        <w:bottom w:val="single" w:color="4472C4" w:themeColor="accent1" w:sz="4" w:space="10"/>
      </w:pBdr>
      <w:spacing w:before="360" w:after="360"/>
      <w:ind w:left="864" w:right="864"/>
      <w:jc w:val="center"/>
    </w:pPr>
    <w:rPr>
      <w:rFonts w:ascii="宋体" w:hAnsiTheme="minorHAnsi" w:cstheme="minorBidi"/>
      <w:i/>
      <w:iCs/>
      <w:color w:val="4472C4" w:themeColor="accent1"/>
      <w:sz w:val="24"/>
      <w:szCs w:val="21"/>
      <w14:textFill>
        <w14:solidFill>
          <w14:schemeClr w14:val="accent1"/>
        </w14:solidFill>
      </w14:textFill>
    </w:rPr>
  </w:style>
  <w:style w:type="character" w:customStyle="1" w:styleId="77">
    <w:name w:val="明显引用 字符"/>
    <w:basedOn w:val="40"/>
    <w:link w:val="76"/>
    <w:qFormat/>
    <w:uiPriority w:val="30"/>
    <w:rPr>
      <w:rFonts w:ascii="宋体" w:hAnsiTheme="minorHAnsi" w:cstheme="minorBidi"/>
      <w:i/>
      <w:iCs/>
      <w:color w:val="4472C4" w:themeColor="accent1"/>
      <w:kern w:val="2"/>
      <w:sz w:val="24"/>
      <w:szCs w:val="21"/>
      <w14:textFill>
        <w14:solidFill>
          <w14:schemeClr w14:val="accent1"/>
        </w14:solidFill>
      </w14:textFill>
    </w:rPr>
  </w:style>
  <w:style w:type="paragraph" w:customStyle="1" w:styleId="78">
    <w:name w:val="HPC正文"/>
    <w:basedOn w:val="1"/>
    <w:link w:val="79"/>
    <w:qFormat/>
    <w:uiPriority w:val="0"/>
    <w:pPr>
      <w:spacing w:line="360" w:lineRule="auto"/>
      <w:ind w:firstLine="200" w:firstLineChars="200"/>
    </w:pPr>
    <w:rPr>
      <w:sz w:val="24"/>
      <w:szCs w:val="21"/>
    </w:rPr>
  </w:style>
  <w:style w:type="character" w:customStyle="1" w:styleId="79">
    <w:name w:val="HPC正文 Char"/>
    <w:basedOn w:val="40"/>
    <w:link w:val="78"/>
    <w:qFormat/>
    <w:uiPriority w:val="0"/>
    <w:rPr>
      <w:kern w:val="2"/>
      <w:sz w:val="24"/>
      <w:szCs w:val="21"/>
    </w:rPr>
  </w:style>
  <w:style w:type="character" w:customStyle="1" w:styleId="80">
    <w:name w:val="fontstyle21"/>
    <w:basedOn w:val="40"/>
    <w:qFormat/>
    <w:uiPriority w:val="0"/>
    <w:rPr>
      <w:rFonts w:hint="default" w:ascii="Gotham-Light" w:hAnsi="Gotham-Light"/>
      <w:color w:val="231F20"/>
      <w:sz w:val="18"/>
      <w:szCs w:val="18"/>
    </w:rPr>
  </w:style>
  <w:style w:type="character" w:customStyle="1" w:styleId="81">
    <w:name w:val="fontstyle31"/>
    <w:basedOn w:val="40"/>
    <w:qFormat/>
    <w:uiPriority w:val="0"/>
    <w:rPr>
      <w:rFonts w:hint="default" w:ascii="DFPHeiW3-Identity-H" w:hAnsi="DFPHeiW3-Identity-H"/>
      <w:color w:val="231F20"/>
      <w:sz w:val="18"/>
      <w:szCs w:val="18"/>
    </w:rPr>
  </w:style>
  <w:style w:type="character" w:customStyle="1" w:styleId="82">
    <w:name w:val="fontstyle41"/>
    <w:basedOn w:val="40"/>
    <w:qFormat/>
    <w:uiPriority w:val="0"/>
    <w:rPr>
      <w:rFonts w:hint="default" w:ascii="DFPHeiW7" w:hAnsi="DFPHeiW7"/>
      <w:color w:val="231F20"/>
      <w:sz w:val="18"/>
      <w:szCs w:val="18"/>
    </w:rPr>
  </w:style>
  <w:style w:type="paragraph" w:customStyle="1" w:styleId="83">
    <w:name w:val="图注"/>
    <w:basedOn w:val="1"/>
    <w:qFormat/>
    <w:uiPriority w:val="99"/>
    <w:pPr>
      <w:widowControl/>
      <w:spacing w:before="120" w:after="120"/>
      <w:ind w:firstLine="454"/>
      <w:jc w:val="center"/>
    </w:pPr>
    <w:rPr>
      <w:rFonts w:ascii="Arial" w:hAnsi="Arial" w:eastAsia="华文楷体" w:cs="Arial"/>
      <w:kern w:val="0"/>
      <w:sz w:val="22"/>
      <w:szCs w:val="20"/>
    </w:rPr>
  </w:style>
  <w:style w:type="paragraph" w:customStyle="1" w:styleId="84">
    <w:name w:val="正文1"/>
    <w:basedOn w:val="1"/>
    <w:link w:val="95"/>
    <w:qFormat/>
    <w:uiPriority w:val="0"/>
    <w:pPr>
      <w:widowControl/>
      <w:spacing w:before="120" w:after="120"/>
      <w:ind w:firstLine="454"/>
      <w:jc w:val="left"/>
    </w:pPr>
    <w:rPr>
      <w:rFonts w:ascii="Arial" w:hAnsi="Arial" w:cs="Arial"/>
      <w:kern w:val="0"/>
      <w:sz w:val="22"/>
    </w:rPr>
  </w:style>
  <w:style w:type="paragraph" w:customStyle="1" w:styleId="85">
    <w:name w:val="列举项"/>
    <w:basedOn w:val="1"/>
    <w:qFormat/>
    <w:uiPriority w:val="0"/>
    <w:pPr>
      <w:widowControl/>
      <w:numPr>
        <w:ilvl w:val="0"/>
        <w:numId w:val="1"/>
      </w:numPr>
      <w:tabs>
        <w:tab w:val="left" w:pos="1106"/>
        <w:tab w:val="left" w:pos="2211"/>
        <w:tab w:val="left" w:pos="3317"/>
        <w:tab w:val="left" w:pos="4423"/>
        <w:tab w:val="left" w:pos="5528"/>
        <w:tab w:val="left" w:pos="6634"/>
        <w:tab w:val="left" w:pos="7740"/>
      </w:tabs>
      <w:spacing w:after="200" w:line="276" w:lineRule="auto"/>
      <w:contextualSpacing/>
      <w:jc w:val="left"/>
    </w:pPr>
    <w:rPr>
      <w:rFonts w:ascii="Arial" w:hAnsi="Arial" w:cs="Arial"/>
      <w:b/>
      <w:kern w:val="0"/>
      <w:sz w:val="22"/>
    </w:rPr>
  </w:style>
  <w:style w:type="paragraph" w:customStyle="1" w:styleId="86">
    <w:name w:val="列举2"/>
    <w:basedOn w:val="1"/>
    <w:qFormat/>
    <w:uiPriority w:val="0"/>
    <w:pPr>
      <w:widowControl/>
      <w:numPr>
        <w:ilvl w:val="0"/>
        <w:numId w:val="2"/>
      </w:numPr>
      <w:tabs>
        <w:tab w:val="left" w:pos="1106"/>
        <w:tab w:val="left" w:pos="2211"/>
        <w:tab w:val="left" w:pos="3317"/>
        <w:tab w:val="left" w:pos="4423"/>
        <w:tab w:val="left" w:pos="5528"/>
        <w:tab w:val="left" w:pos="6634"/>
        <w:tab w:val="left" w:pos="7740"/>
      </w:tabs>
      <w:spacing w:before="120" w:after="120"/>
      <w:jc w:val="left"/>
    </w:pPr>
    <w:rPr>
      <w:rFonts w:ascii="Arial" w:hAnsi="Arial" w:cs="Arial"/>
      <w:kern w:val="0"/>
      <w:sz w:val="22"/>
    </w:rPr>
  </w:style>
  <w:style w:type="paragraph" w:customStyle="1" w:styleId="87">
    <w:name w:val="Assessment Table"/>
    <w:basedOn w:val="1"/>
    <w:qFormat/>
    <w:uiPriority w:val="0"/>
    <w:pPr>
      <w:widowControl/>
      <w:spacing w:after="120"/>
      <w:jc w:val="left"/>
    </w:pPr>
    <w:rPr>
      <w:rFonts w:ascii="Verdana" w:hAnsi="Verdana"/>
      <w:kern w:val="0"/>
      <w:sz w:val="14"/>
      <w:szCs w:val="20"/>
      <w:lang w:eastAsia="en-US"/>
    </w:rPr>
  </w:style>
  <w:style w:type="character" w:customStyle="1" w:styleId="88">
    <w:name w:val="列出段落 字符"/>
    <w:link w:val="48"/>
    <w:qFormat/>
    <w:uiPriority w:val="34"/>
    <w:rPr>
      <w:kern w:val="2"/>
      <w:sz w:val="21"/>
      <w:szCs w:val="24"/>
    </w:rPr>
  </w:style>
  <w:style w:type="paragraph" w:customStyle="1" w:styleId="89">
    <w:name w:val="HPC题1"/>
    <w:basedOn w:val="2"/>
    <w:next w:val="78"/>
    <w:qFormat/>
    <w:uiPriority w:val="0"/>
    <w:pPr>
      <w:numPr>
        <w:ilvl w:val="0"/>
        <w:numId w:val="3"/>
      </w:numPr>
      <w:adjustRightInd w:val="0"/>
      <w:spacing w:before="100" w:beforeAutospacing="1" w:after="100" w:afterAutospacing="1" w:line="240" w:lineRule="auto"/>
    </w:pPr>
    <w:rPr>
      <w:rFonts w:ascii="微软雅黑" w:hAnsi="微软雅黑" w:eastAsia="微软雅黑" w:cstheme="minorBidi"/>
      <w:b w:val="0"/>
      <w:sz w:val="32"/>
    </w:rPr>
  </w:style>
  <w:style w:type="paragraph" w:customStyle="1" w:styleId="90">
    <w:name w:val="HPC题2"/>
    <w:basedOn w:val="89"/>
    <w:next w:val="78"/>
    <w:qFormat/>
    <w:uiPriority w:val="0"/>
    <w:pPr>
      <w:numPr>
        <w:ilvl w:val="1"/>
      </w:numPr>
      <w:snapToGrid w:val="0"/>
      <w:outlineLvl w:val="1"/>
    </w:pPr>
    <w:rPr>
      <w:sz w:val="30"/>
    </w:rPr>
  </w:style>
  <w:style w:type="paragraph" w:customStyle="1" w:styleId="91">
    <w:name w:val="HPC题3"/>
    <w:basedOn w:val="90"/>
    <w:next w:val="78"/>
    <w:link w:val="92"/>
    <w:qFormat/>
    <w:uiPriority w:val="0"/>
    <w:pPr>
      <w:numPr>
        <w:ilvl w:val="2"/>
      </w:numPr>
      <w:outlineLvl w:val="2"/>
    </w:pPr>
    <w:rPr>
      <w:sz w:val="28"/>
    </w:rPr>
  </w:style>
  <w:style w:type="character" w:customStyle="1" w:styleId="92">
    <w:name w:val="HPC题3 Char"/>
    <w:basedOn w:val="40"/>
    <w:link w:val="91"/>
    <w:qFormat/>
    <w:uiPriority w:val="0"/>
    <w:rPr>
      <w:rFonts w:ascii="微软雅黑" w:hAnsi="微软雅黑" w:eastAsia="微软雅黑" w:cstheme="minorBidi"/>
      <w:bCs/>
      <w:kern w:val="44"/>
      <w:sz w:val="28"/>
      <w:szCs w:val="44"/>
    </w:rPr>
  </w:style>
  <w:style w:type="paragraph" w:customStyle="1" w:styleId="93">
    <w:name w:val="HPC题4"/>
    <w:basedOn w:val="91"/>
    <w:next w:val="78"/>
    <w:qFormat/>
    <w:uiPriority w:val="0"/>
    <w:pPr>
      <w:numPr>
        <w:ilvl w:val="0"/>
        <w:numId w:val="0"/>
      </w:numPr>
      <w:jc w:val="left"/>
      <w:outlineLvl w:val="3"/>
    </w:pPr>
    <w:rPr>
      <w:rFonts w:cs="Times New Roman"/>
      <w:sz w:val="24"/>
    </w:rPr>
  </w:style>
  <w:style w:type="paragraph" w:customStyle="1" w:styleId="94">
    <w:name w:val="HPC题5"/>
    <w:basedOn w:val="93"/>
    <w:next w:val="78"/>
    <w:qFormat/>
    <w:uiPriority w:val="0"/>
    <w:pPr>
      <w:numPr>
        <w:ilvl w:val="4"/>
      </w:numPr>
      <w:outlineLvl w:val="4"/>
    </w:pPr>
  </w:style>
  <w:style w:type="character" w:customStyle="1" w:styleId="95">
    <w:name w:val="正文 Char"/>
    <w:link w:val="84"/>
    <w:qFormat/>
    <w:locked/>
    <w:uiPriority w:val="0"/>
    <w:rPr>
      <w:rFonts w:ascii="Arial" w:hAnsi="Arial" w:cs="Arial"/>
      <w:sz w:val="22"/>
      <w:szCs w:val="22"/>
    </w:rPr>
  </w:style>
  <w:style w:type="paragraph" w:customStyle="1" w:styleId="96">
    <w:name w:val="VMWBodyText"/>
    <w:qFormat/>
    <w:uiPriority w:val="0"/>
    <w:pPr>
      <w:spacing w:after="160" w:line="288" w:lineRule="auto"/>
    </w:pPr>
    <w:rPr>
      <w:rFonts w:ascii="Arial" w:hAnsi="Arial" w:eastAsiaTheme="minorHAnsi" w:cstheme="minorBidi"/>
      <w:color w:val="000000" w:themeColor="text1"/>
      <w:sz w:val="21"/>
      <w:szCs w:val="22"/>
      <w:lang w:val="en-GB" w:eastAsia="en-US" w:bidi="ar-SA"/>
      <w14:textFill>
        <w14:solidFill>
          <w14:schemeClr w14:val="tx1"/>
        </w14:solidFill>
      </w14:textFill>
    </w:rPr>
  </w:style>
  <w:style w:type="character" w:customStyle="1" w:styleId="97">
    <w:name w:val="未处理的提及1"/>
    <w:basedOn w:val="40"/>
    <w:semiHidden/>
    <w:unhideWhenUsed/>
    <w:qFormat/>
    <w:uiPriority w:val="99"/>
    <w:rPr>
      <w:color w:val="605E5C"/>
      <w:shd w:val="clear" w:color="auto" w:fill="E1DFDD"/>
    </w:rPr>
  </w:style>
  <w:style w:type="character" w:customStyle="1" w:styleId="98">
    <w:name w:val="_正文段落 Char"/>
    <w:link w:val="99"/>
    <w:qFormat/>
    <w:locked/>
    <w:uiPriority w:val="0"/>
    <w:rPr>
      <w:rFonts w:ascii="宋体" w:hAnsi="Courier New"/>
      <w:szCs w:val="32"/>
    </w:rPr>
  </w:style>
  <w:style w:type="paragraph" w:customStyle="1" w:styleId="99">
    <w:name w:val="_正文段落"/>
    <w:basedOn w:val="20"/>
    <w:link w:val="98"/>
    <w:qFormat/>
    <w:uiPriority w:val="0"/>
    <w:pPr>
      <w:widowControl/>
      <w:spacing w:beforeLines="15" w:after="120" w:line="360" w:lineRule="auto"/>
      <w:ind w:firstLine="200" w:firstLineChars="200"/>
      <w:jc w:val="left"/>
    </w:pPr>
    <w:rPr>
      <w:szCs w:val="32"/>
    </w:rPr>
  </w:style>
  <w:style w:type="table" w:customStyle="1" w:styleId="100">
    <w:name w:val="Table Normal"/>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01">
    <w:name w:val="D正文"/>
    <w:basedOn w:val="37"/>
    <w:qFormat/>
    <w:uiPriority w:val="0"/>
    <w:pPr>
      <w:tabs>
        <w:tab w:val="left" w:pos="360"/>
      </w:tabs>
      <w:spacing w:before="100" w:beforeAutospacing="1" w:after="100" w:afterAutospacing="1" w:line="360" w:lineRule="auto"/>
      <w:ind w:left="0" w:leftChars="0" w:firstLine="200"/>
      <w:jc w:val="both"/>
    </w:pPr>
    <w:rPr>
      <w:rFonts w:ascii="Times New Roman" w:hAnsi="Times New Roman" w:cs="Times New Roman"/>
      <w:szCs w:val="24"/>
    </w:rPr>
  </w:style>
  <w:style w:type="character" w:customStyle="1" w:styleId="102">
    <w:name w:val="正文首行缩进 2 字符"/>
    <w:basedOn w:val="66"/>
    <w:link w:val="37"/>
    <w:semiHidden/>
    <w:qFormat/>
    <w:uiPriority w:val="99"/>
    <w:rPr>
      <w:rFonts w:ascii="宋体" w:hAnsiTheme="minorHAnsi" w:cstheme="minorBidi"/>
      <w:kern w:val="2"/>
      <w:sz w:val="24"/>
      <w:szCs w:val="21"/>
    </w:rPr>
  </w:style>
  <w:style w:type="character" w:customStyle="1" w:styleId="103">
    <w:name w:val="正文缩进 字符"/>
    <w:link w:val="12"/>
    <w:qFormat/>
    <w:uiPriority w:val="0"/>
    <w:rPr>
      <w:rFonts w:ascii="宋体" w:hAnsiTheme="minorHAnsi" w:cstheme="minorBidi"/>
      <w:kern w:val="2"/>
      <w:sz w:val="24"/>
      <w:szCs w:val="21"/>
    </w:rPr>
  </w:style>
  <w:style w:type="paragraph" w:customStyle="1" w:styleId="104">
    <w:name w:val="正文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05">
    <w:name w:val="列举详述"/>
    <w:basedOn w:val="32"/>
    <w:qFormat/>
    <w:uiPriority w:val="0"/>
    <w:pPr>
      <w:tabs>
        <w:tab w:val="left" w:pos="1106"/>
        <w:tab w:val="left" w:pos="2211"/>
        <w:tab w:val="left" w:pos="3317"/>
        <w:tab w:val="left" w:pos="4423"/>
        <w:tab w:val="left" w:pos="5528"/>
        <w:tab w:val="left" w:pos="6634"/>
        <w:tab w:val="left" w:pos="7740"/>
      </w:tabs>
      <w:spacing w:before="0" w:beforeAutospacing="0" w:after="225" w:afterAutospacing="0"/>
      <w:ind w:left="567" w:right="45" w:firstLine="440" w:firstLineChars="200"/>
    </w:pPr>
    <w:rPr>
      <w:rFonts w:ascii="Arial" w:eastAsia="Arial" w:cs="Arial"/>
      <w:sz w:val="22"/>
      <w:szCs w:val="22"/>
    </w:rPr>
  </w:style>
  <w:style w:type="paragraph" w:customStyle="1" w:styleId="106">
    <w:name w:val="VMWHeading4-Appen"/>
    <w:next w:val="96"/>
    <w:qFormat/>
    <w:uiPriority w:val="0"/>
    <w:pPr>
      <w:keepNext/>
      <w:spacing w:after="160" w:line="288" w:lineRule="auto"/>
    </w:pPr>
    <w:rPr>
      <w:rFonts w:ascii="Arial" w:hAnsi="Arial" w:eastAsia="Calibri" w:cs="Times New Roman"/>
      <w:b/>
      <w:color w:val="000000"/>
      <w:sz w:val="21"/>
      <w:lang w:val="en-US" w:eastAsia="en-US" w:bidi="ar-SA"/>
    </w:rPr>
  </w:style>
  <w:style w:type="table" w:customStyle="1" w:styleId="107">
    <w:name w:val="网格型1"/>
    <w:basedOn w:val="38"/>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8">
    <w:name w:val="正文文本缩进 3 字符"/>
    <w:basedOn w:val="40"/>
    <w:link w:val="28"/>
    <w:qFormat/>
    <w:uiPriority w:val="0"/>
    <w:rPr>
      <w:kern w:val="2"/>
      <w:sz w:val="16"/>
      <w:szCs w:val="16"/>
    </w:rPr>
  </w:style>
  <w:style w:type="paragraph" w:customStyle="1" w:styleId="109">
    <w:name w:val="Item List"/>
    <w:qFormat/>
    <w:uiPriority w:val="0"/>
    <w:pPr>
      <w:numPr>
        <w:ilvl w:val="0"/>
        <w:numId w:val="4"/>
      </w:numPr>
      <w:adjustRightInd w:val="0"/>
      <w:snapToGrid w:val="0"/>
      <w:spacing w:before="80" w:after="80" w:line="240" w:lineRule="atLeast"/>
    </w:pPr>
    <w:rPr>
      <w:rFonts w:hint="eastAsia" w:ascii="Times New Roman" w:hAnsi="Times New Roman" w:eastAsia="宋体" w:cs="Arial"/>
      <w:kern w:val="2"/>
      <w:sz w:val="21"/>
      <w:szCs w:val="21"/>
      <w:lang w:val="en-US" w:eastAsia="zh-CN" w:bidi="ar-SA"/>
    </w:rPr>
  </w:style>
  <w:style w:type="character" w:customStyle="1" w:styleId="110">
    <w:name w:val="正文1 Char"/>
    <w:qFormat/>
    <w:uiPriority w:val="0"/>
    <w:rPr>
      <w:rFonts w:ascii="Arial" w:hAnsi="Arial" w:cs="Arial"/>
      <w:sz w:val="22"/>
      <w:szCs w:val="22"/>
    </w:rPr>
  </w:style>
  <w:style w:type="paragraph" w:customStyle="1" w:styleId="111">
    <w:name w:val="Normal Body Text"/>
    <w:basedOn w:val="1"/>
    <w:link w:val="112"/>
    <w:qFormat/>
    <w:uiPriority w:val="0"/>
    <w:pPr>
      <w:spacing w:line="360" w:lineRule="auto"/>
    </w:pPr>
    <w:rPr>
      <w:rFonts w:ascii="Arial" w:hAnsi="Arial" w:cs="Arial"/>
      <w:color w:val="333333"/>
      <w:sz w:val="20"/>
      <w:szCs w:val="20"/>
      <w:lang w:val="de-DE" w:eastAsia="de-DE"/>
    </w:rPr>
  </w:style>
  <w:style w:type="character" w:customStyle="1" w:styleId="112">
    <w:name w:val="Normal Body Text Char"/>
    <w:link w:val="111"/>
    <w:qFormat/>
    <w:uiPriority w:val="0"/>
    <w:rPr>
      <w:rFonts w:ascii="Arial" w:hAnsi="Arial" w:cs="Arial"/>
      <w:color w:val="333333"/>
      <w:kern w:val="2"/>
      <w:lang w:val="de-DE" w:eastAsia="de-DE"/>
    </w:rPr>
  </w:style>
  <w:style w:type="paragraph" w:customStyle="1" w:styleId="113">
    <w:name w:val="Normal (Web)1"/>
    <w:basedOn w:val="1"/>
    <w:qFormat/>
    <w:uiPriority w:val="0"/>
    <w:pPr>
      <w:widowControl/>
      <w:spacing w:before="100" w:beforeAutospacing="1" w:after="100" w:afterAutospacing="1" w:line="276" w:lineRule="auto"/>
      <w:jc w:val="left"/>
    </w:pPr>
    <w:rPr>
      <w:rFonts w:ascii="Times" w:hAnsi="Times" w:eastAsiaTheme="minorEastAsia" w:cstheme="minorBidi"/>
      <w:kern w:val="0"/>
      <w:sz w:val="22"/>
    </w:rPr>
  </w:style>
  <w:style w:type="paragraph" w:customStyle="1" w:styleId="114">
    <w:name w:val="Normal1"/>
    <w:qFormat/>
    <w:uiPriority w:val="0"/>
    <w:pPr>
      <w:tabs>
        <w:tab w:val="left" w:pos="1106"/>
        <w:tab w:val="left" w:pos="2211"/>
        <w:tab w:val="left" w:pos="3317"/>
        <w:tab w:val="left" w:pos="4423"/>
        <w:tab w:val="left" w:pos="5528"/>
        <w:tab w:val="left" w:pos="6634"/>
        <w:tab w:val="left" w:pos="7740"/>
      </w:tabs>
      <w:spacing w:after="240" w:line="276" w:lineRule="auto"/>
      <w:ind w:left="1106"/>
    </w:pPr>
    <w:rPr>
      <w:rFonts w:ascii="Arial" w:hAnsi="Arial" w:eastAsiaTheme="minorEastAsia" w:cstheme="minorBidi"/>
      <w:sz w:val="22"/>
      <w:szCs w:val="22"/>
      <w:lang w:val="en-US" w:eastAsia="zh-CN" w:bidi="ar-SA"/>
    </w:rPr>
  </w:style>
  <w:style w:type="table" w:customStyle="1" w:styleId="115">
    <w:name w:val="网格表 2 - 着色 51"/>
    <w:basedOn w:val="38"/>
    <w:qFormat/>
    <w:uiPriority w:val="47"/>
    <w:rPr>
      <w:rFonts w:asciiTheme="minorHAnsi" w:hAnsiTheme="minorHAnsi" w:eastAsiaTheme="minorEastAsia" w:cstheme="minorBidi"/>
      <w:kern w:val="2"/>
      <w:sz w:val="21"/>
      <w:szCs w:val="21"/>
    </w:rPr>
    <w:tblPr>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cPr>
        <w:tcBorders>
          <w:top w:val="nil"/>
          <w:bottom w:val="single" w:color="9CC2E5" w:themeColor="accent5" w:themeTint="99" w:sz="12" w:space="0"/>
          <w:insideH w:val="nil"/>
          <w:insideV w:val="nil"/>
        </w:tcBorders>
        <w:shd w:val="clear" w:color="auto" w:fill="FFFFFF" w:themeFill="background1"/>
      </w:tcPr>
    </w:tblStylePr>
    <w:tblStylePr w:type="lastRow">
      <w:rPr>
        <w:b/>
        <w:bCs/>
      </w:r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table" w:customStyle="1" w:styleId="116">
    <w:name w:val="网格表 2 - 着色 61"/>
    <w:basedOn w:val="38"/>
    <w:qFormat/>
    <w:uiPriority w:val="47"/>
    <w:rPr>
      <w:rFonts w:asciiTheme="minorHAnsi" w:hAnsiTheme="minorHAnsi" w:eastAsiaTheme="minorEastAsia" w:cstheme="minorBidi"/>
      <w:kern w:val="2"/>
      <w:sz w:val="21"/>
      <w:szCs w:val="21"/>
    </w:rPr>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117">
    <w:name w:val="网格表 5 深色 - 着色 61"/>
    <w:basedOn w:val="38"/>
    <w:qFormat/>
    <w:uiPriority w:val="50"/>
    <w:rPr>
      <w:rFonts w:asciiTheme="minorHAnsi" w:hAnsiTheme="minorHAnsi" w:eastAsiaTheme="minorEastAsia" w:cstheme="minorBidi"/>
      <w:kern w:val="2"/>
      <w:sz w:val="21"/>
      <w:szCs w:val="21"/>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118">
    <w:name w:val="网格表 4 - 着色 61"/>
    <w:basedOn w:val="38"/>
    <w:qFormat/>
    <w:uiPriority w:val="49"/>
    <w:rPr>
      <w:rFonts w:asciiTheme="minorHAnsi" w:hAnsiTheme="minorHAnsi" w:eastAsiaTheme="minorEastAsia" w:cstheme="minorBidi"/>
      <w:kern w:val="2"/>
      <w:sz w:val="21"/>
      <w:szCs w:val="21"/>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character" w:customStyle="1" w:styleId="119">
    <w:name w:val="批注文字 字符"/>
    <w:basedOn w:val="40"/>
    <w:link w:val="14"/>
    <w:qFormat/>
    <w:uiPriority w:val="99"/>
    <w:rPr>
      <w:rFonts w:ascii="宋体" w:hAnsiTheme="minorHAnsi" w:cstheme="minorBidi"/>
      <w:kern w:val="2"/>
      <w:sz w:val="24"/>
      <w:szCs w:val="21"/>
    </w:rPr>
  </w:style>
  <w:style w:type="character" w:customStyle="1" w:styleId="120">
    <w:name w:val="批注主题 字符"/>
    <w:basedOn w:val="119"/>
    <w:link w:val="35"/>
    <w:semiHidden/>
    <w:qFormat/>
    <w:uiPriority w:val="99"/>
    <w:rPr>
      <w:rFonts w:ascii="宋体" w:hAnsiTheme="minorHAnsi" w:cstheme="minorBidi"/>
      <w:b/>
      <w:bCs/>
      <w:kern w:val="2"/>
      <w:sz w:val="24"/>
      <w:szCs w:val="21"/>
    </w:rPr>
  </w:style>
  <w:style w:type="character" w:customStyle="1" w:styleId="121">
    <w:name w:val="ph"/>
    <w:basedOn w:val="40"/>
    <w:qFormat/>
    <w:uiPriority w:val="0"/>
  </w:style>
  <w:style w:type="paragraph" w:customStyle="1" w:styleId="122">
    <w:name w:val="p"/>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23">
    <w:name w:val="标题1"/>
    <w:basedOn w:val="40"/>
    <w:qFormat/>
    <w:uiPriority w:val="0"/>
  </w:style>
  <w:style w:type="paragraph" w:customStyle="1" w:styleId="124">
    <w:name w:val="li"/>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25">
    <w:name w:val="列表段落 字符1"/>
    <w:qFormat/>
    <w:uiPriority w:val="34"/>
    <w:rPr>
      <w:rFonts w:ascii="Times New Roman" w:hAnsi="Times New Roman" w:eastAsia="宋体" w:cs="Times New Roman"/>
      <w:kern w:val="2"/>
      <w:sz w:val="21"/>
      <w:szCs w:val="24"/>
    </w:rPr>
  </w:style>
  <w:style w:type="character" w:customStyle="1" w:styleId="126">
    <w:name w:val="标题 字符"/>
    <w:basedOn w:val="40"/>
    <w:link w:val="34"/>
    <w:qFormat/>
    <w:uiPriority w:val="99"/>
    <w:rPr>
      <w:rFonts w:ascii="Arial" w:hAnsi="Arial" w:cs="Arial"/>
      <w:b/>
      <w:bCs/>
      <w:kern w:val="2"/>
      <w:sz w:val="32"/>
      <w:szCs w:val="32"/>
    </w:rPr>
  </w:style>
  <w:style w:type="paragraph" w:customStyle="1" w:styleId="127">
    <w:name w:val="标题-2"/>
    <w:basedOn w:val="1"/>
    <w:next w:val="3"/>
    <w:link w:val="128"/>
    <w:qFormat/>
    <w:uiPriority w:val="0"/>
    <w:pPr>
      <w:spacing w:before="50" w:beforeLines="50" w:after="50" w:afterLines="50"/>
      <w:outlineLvl w:val="1"/>
    </w:pPr>
    <w:rPr>
      <w:rFonts w:ascii="宋体" w:hAnsi="宋体"/>
      <w:b/>
      <w:kern w:val="0"/>
      <w:sz w:val="24"/>
      <w:szCs w:val="24"/>
      <w:lang w:val="zh-CN"/>
    </w:rPr>
  </w:style>
  <w:style w:type="character" w:customStyle="1" w:styleId="128">
    <w:name w:val="标题-2 字符"/>
    <w:link w:val="127"/>
    <w:qFormat/>
    <w:uiPriority w:val="0"/>
    <w:rPr>
      <w:rFonts w:ascii="宋体" w:hAnsi="宋体"/>
      <w:b/>
      <w:sz w:val="24"/>
      <w:szCs w:val="24"/>
      <w:lang w:val="zh-CN"/>
    </w:rPr>
  </w:style>
  <w:style w:type="character" w:customStyle="1" w:styleId="129">
    <w:name w:val="列出段落 Char"/>
    <w:basedOn w:val="40"/>
    <w:qFormat/>
    <w:uiPriority w:val="34"/>
    <w:rPr>
      <w:kern w:val="2"/>
      <w:sz w:val="21"/>
      <w:szCs w:val="21"/>
    </w:rPr>
  </w:style>
  <w:style w:type="character" w:customStyle="1" w:styleId="130">
    <w:name w:val="批注框文本 字符"/>
    <w:basedOn w:val="40"/>
    <w:link w:val="22"/>
    <w:semiHidden/>
    <w:qFormat/>
    <w:uiPriority w:val="99"/>
    <w:rPr>
      <w:kern w:val="2"/>
      <w:sz w:val="18"/>
      <w:szCs w:val="18"/>
    </w:rPr>
  </w:style>
  <w:style w:type="paragraph" w:customStyle="1" w:styleId="131">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32">
    <w:name w:val="font21"/>
    <w:basedOn w:val="40"/>
    <w:qFormat/>
    <w:uiPriority w:val="0"/>
    <w:rPr>
      <w:rFonts w:hint="default" w:ascii="Segoe UI" w:hAnsi="Segoe UI" w:eastAsia="Segoe UI" w:cs="Segoe UI"/>
      <w:color w:val="000000"/>
      <w:sz w:val="22"/>
      <w:szCs w:val="22"/>
      <w:u w:val="none"/>
    </w:rPr>
  </w:style>
  <w:style w:type="character" w:customStyle="1" w:styleId="133">
    <w:name w:val="font01"/>
    <w:basedOn w:val="40"/>
    <w:qFormat/>
    <w:uiPriority w:val="0"/>
    <w:rPr>
      <w:rFonts w:hint="eastAsia" w:ascii="宋体" w:hAnsi="宋体" w:eastAsia="宋体" w:cs="宋体"/>
      <w:color w:val="000000"/>
      <w:sz w:val="22"/>
      <w:szCs w:val="22"/>
      <w:u w:val="none"/>
    </w:rPr>
  </w:style>
  <w:style w:type="character" w:customStyle="1" w:styleId="134">
    <w:name w:val="font41"/>
    <w:basedOn w:val="40"/>
    <w:qFormat/>
    <w:uiPriority w:val="0"/>
    <w:rPr>
      <w:rFonts w:ascii="Inherit" w:hAnsi="Inherit" w:eastAsia="Inherit" w:cs="Inherit"/>
      <w:color w:val="000000"/>
      <w:sz w:val="22"/>
      <w:szCs w:val="22"/>
      <w:u w:val="none"/>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china</Company>
  <Pages>4</Pages>
  <Words>264</Words>
  <Characters>1507</Characters>
  <Lines>12</Lines>
  <Paragraphs>3</Paragraphs>
  <TotalTime>55</TotalTime>
  <ScaleCrop>false</ScaleCrop>
  <LinksUpToDate>false</LinksUpToDate>
  <CharactersWithSpaces>1768</CharactersWithSpaces>
  <Application>WPS Office WWO_wpscloud_20221219222043-3c017ac330</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2023-08-15T17:12:00Z</dcterms:created>
  <dc:creator>何耀德</dc:creator>
  <cp:lastModifiedBy>zhengyiqiang</cp:lastModifiedBy>
  <cp:lastPrinted>2022-08-23T16:48:00Z</cp:lastPrinted>
  <dcterms:modified xsi:type="dcterms:W3CDTF">2025-12-15T09:09:43Z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899F565B767E450386A36A222DA413EF_13</vt:lpwstr>
  </property>
</Properties>
</file>